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837" w:rsidRPr="00E617DC" w:rsidRDefault="007F570D">
      <w:pPr>
        <w:rPr>
          <w:sz w:val="24"/>
          <w:szCs w:val="24"/>
        </w:rPr>
      </w:pPr>
      <w:r w:rsidRPr="00E617DC">
        <w:rPr>
          <w:sz w:val="24"/>
          <w:szCs w:val="24"/>
        </w:rPr>
        <w:t xml:space="preserve">                             THIRD TERM HOME ECONOMICS PRIMARY FOUR</w:t>
      </w:r>
    </w:p>
    <w:p w:rsidR="007F570D" w:rsidRPr="00E617DC" w:rsidRDefault="007F570D">
      <w:pPr>
        <w:rPr>
          <w:sz w:val="24"/>
          <w:szCs w:val="24"/>
        </w:rPr>
      </w:pPr>
      <w:r w:rsidRPr="00E617DC">
        <w:rPr>
          <w:sz w:val="24"/>
          <w:szCs w:val="24"/>
        </w:rPr>
        <w:t xml:space="preserve">       SCHEME OF WORK</w:t>
      </w:r>
    </w:p>
    <w:p w:rsidR="007F570D" w:rsidRPr="00E617DC" w:rsidRDefault="007F570D">
      <w:pPr>
        <w:rPr>
          <w:sz w:val="24"/>
          <w:szCs w:val="24"/>
        </w:rPr>
      </w:pPr>
      <w:r w:rsidRPr="00E617DC">
        <w:rPr>
          <w:sz w:val="24"/>
          <w:szCs w:val="24"/>
        </w:rPr>
        <w:t>WEEK1               REVISION OF LAST TERM</w:t>
      </w:r>
    </w:p>
    <w:p w:rsidR="007F570D" w:rsidRPr="00E617DC" w:rsidRDefault="007F570D" w:rsidP="007F570D">
      <w:pPr>
        <w:pStyle w:val="NoSpacing"/>
        <w:rPr>
          <w:sz w:val="24"/>
          <w:szCs w:val="24"/>
        </w:rPr>
      </w:pPr>
      <w:r w:rsidRPr="00E617DC">
        <w:rPr>
          <w:sz w:val="24"/>
          <w:szCs w:val="24"/>
        </w:rPr>
        <w:t>WEEK2               SEWING BASIC STITCHES: DEFINITION AND TYPES OF STITCHES</w:t>
      </w:r>
    </w:p>
    <w:p w:rsidR="007F570D" w:rsidRPr="00E617DC" w:rsidRDefault="007F570D" w:rsidP="007F570D">
      <w:pPr>
        <w:pStyle w:val="NoSpacing"/>
        <w:rPr>
          <w:sz w:val="24"/>
          <w:szCs w:val="24"/>
        </w:rPr>
      </w:pPr>
    </w:p>
    <w:p w:rsidR="007F570D" w:rsidRPr="00E617DC" w:rsidRDefault="007F570D" w:rsidP="007F570D">
      <w:pPr>
        <w:pStyle w:val="NoSpacing"/>
        <w:rPr>
          <w:sz w:val="24"/>
          <w:szCs w:val="24"/>
        </w:rPr>
      </w:pPr>
      <w:r w:rsidRPr="00E617DC">
        <w:rPr>
          <w:sz w:val="24"/>
          <w:szCs w:val="24"/>
        </w:rPr>
        <w:t>WEEK 3             SEWING BEASIC STITCHES: PERMANENT STITCHES</w:t>
      </w:r>
    </w:p>
    <w:p w:rsidR="007F570D" w:rsidRPr="00E617DC" w:rsidRDefault="007F570D" w:rsidP="007F570D">
      <w:pPr>
        <w:pStyle w:val="NoSpacing"/>
        <w:rPr>
          <w:sz w:val="24"/>
          <w:szCs w:val="24"/>
        </w:rPr>
      </w:pPr>
    </w:p>
    <w:p w:rsidR="007F570D" w:rsidRPr="00E617DC" w:rsidRDefault="007F570D" w:rsidP="007F570D">
      <w:pPr>
        <w:pStyle w:val="NoSpacing"/>
        <w:rPr>
          <w:sz w:val="24"/>
          <w:szCs w:val="24"/>
        </w:rPr>
      </w:pPr>
      <w:r w:rsidRPr="00E617DC">
        <w:rPr>
          <w:sz w:val="24"/>
          <w:szCs w:val="24"/>
        </w:rPr>
        <w:t>WEEK4             PROCESS OF BASIC STITCHES:</w:t>
      </w:r>
    </w:p>
    <w:p w:rsidR="007F570D" w:rsidRPr="00E617DC" w:rsidRDefault="007F570D" w:rsidP="007F570D">
      <w:pPr>
        <w:pStyle w:val="NoSpacing"/>
        <w:rPr>
          <w:sz w:val="24"/>
          <w:szCs w:val="24"/>
        </w:rPr>
      </w:pPr>
    </w:p>
    <w:p w:rsidR="007F570D" w:rsidRPr="00E617DC" w:rsidRDefault="007F570D" w:rsidP="007F570D">
      <w:pPr>
        <w:pStyle w:val="NoSpacing"/>
        <w:rPr>
          <w:sz w:val="24"/>
          <w:szCs w:val="24"/>
        </w:rPr>
      </w:pPr>
      <w:r w:rsidRPr="00E617DC">
        <w:rPr>
          <w:sz w:val="24"/>
          <w:szCs w:val="24"/>
        </w:rPr>
        <w:t xml:space="preserve">WEEK5              </w:t>
      </w:r>
      <w:r w:rsidR="00403412" w:rsidRPr="00E617DC">
        <w:rPr>
          <w:sz w:val="24"/>
          <w:szCs w:val="24"/>
        </w:rPr>
        <w:t>SIMPLE DECORATIVE STITCHES</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WEEK6              PRACTICAL DECORATIVE STITCHES ON BROWN PAPER: SATIN STITCHES</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WEEK7                MAKING SIMPLE DECORATIVE STITCHES ON BROWN PAPER</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WEEK 8               MAKING BLANKET OR LOOP STITCHES</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WEEK9                  SIMPLE CLOTHING CONSTRUCTION PROCESSES SEAM</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WEEK10               RUN AND FELL</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 xml:space="preserve">WEEK11                 </w:t>
      </w:r>
      <w:r w:rsidR="00E741C7" w:rsidRPr="00E617DC">
        <w:rPr>
          <w:sz w:val="24"/>
          <w:szCs w:val="24"/>
        </w:rPr>
        <w:t>USES OF</w:t>
      </w:r>
      <w:r w:rsidRPr="00E617DC">
        <w:rPr>
          <w:sz w:val="24"/>
          <w:szCs w:val="24"/>
        </w:rPr>
        <w:t xml:space="preserve"> PLAIN SEAM</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WEEK 2</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TOPIC: SEWING BASIC STITCHES</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SUBTOPIC: DEFINITION AND TYPES OF STITCHES</w:t>
      </w:r>
    </w:p>
    <w:p w:rsidR="00C1065B" w:rsidRPr="00E617DC" w:rsidRDefault="00C1065B" w:rsidP="007F570D">
      <w:pPr>
        <w:pStyle w:val="NoSpacing"/>
        <w:rPr>
          <w:sz w:val="24"/>
          <w:szCs w:val="24"/>
        </w:rPr>
      </w:pPr>
    </w:p>
    <w:p w:rsidR="00C1065B" w:rsidRPr="00E617DC" w:rsidRDefault="00E741C7" w:rsidP="007F570D">
      <w:pPr>
        <w:pStyle w:val="NoSpacing"/>
        <w:rPr>
          <w:sz w:val="24"/>
          <w:szCs w:val="24"/>
        </w:rPr>
      </w:pPr>
      <w:r w:rsidRPr="00E617DC">
        <w:rPr>
          <w:sz w:val="24"/>
          <w:szCs w:val="24"/>
        </w:rPr>
        <w:t>LEARNING OBJECTIVES</w:t>
      </w:r>
      <w:r w:rsidR="00C1065B" w:rsidRPr="00E617DC">
        <w:rPr>
          <w:sz w:val="24"/>
          <w:szCs w:val="24"/>
        </w:rPr>
        <w:t>: AT THE END OF THE LESSON, PUPILS SHOULD BE ABLE TO:</w:t>
      </w:r>
    </w:p>
    <w:p w:rsidR="00C1065B" w:rsidRPr="00E617DC" w:rsidRDefault="00C1065B" w:rsidP="007F570D">
      <w:pPr>
        <w:pStyle w:val="NoSpacing"/>
        <w:rPr>
          <w:sz w:val="24"/>
          <w:szCs w:val="24"/>
        </w:rPr>
      </w:pPr>
    </w:p>
    <w:p w:rsidR="00C1065B" w:rsidRPr="00E617DC" w:rsidRDefault="00E741C7" w:rsidP="007F570D">
      <w:pPr>
        <w:pStyle w:val="NoSpacing"/>
        <w:rPr>
          <w:sz w:val="24"/>
          <w:szCs w:val="24"/>
        </w:rPr>
      </w:pPr>
      <w:r w:rsidRPr="00E617DC">
        <w:rPr>
          <w:sz w:val="24"/>
          <w:szCs w:val="24"/>
        </w:rPr>
        <w:t>1. Define</w:t>
      </w:r>
      <w:r w:rsidR="00C1065B" w:rsidRPr="00E617DC">
        <w:rPr>
          <w:sz w:val="24"/>
          <w:szCs w:val="24"/>
        </w:rPr>
        <w:t xml:space="preserve"> stitches</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ii. Name the types of stitches</w:t>
      </w:r>
    </w:p>
    <w:p w:rsidR="00C1065B" w:rsidRPr="00E617DC" w:rsidRDefault="00C1065B" w:rsidP="007F570D">
      <w:pPr>
        <w:pStyle w:val="NoSpacing"/>
        <w:rPr>
          <w:sz w:val="24"/>
          <w:szCs w:val="24"/>
        </w:rPr>
      </w:pPr>
    </w:p>
    <w:p w:rsidR="00C1065B" w:rsidRPr="00E617DC" w:rsidRDefault="00C1065B" w:rsidP="007F570D">
      <w:pPr>
        <w:pStyle w:val="NoSpacing"/>
        <w:rPr>
          <w:sz w:val="24"/>
          <w:szCs w:val="24"/>
        </w:rPr>
      </w:pPr>
      <w:r w:rsidRPr="00E617DC">
        <w:rPr>
          <w:sz w:val="24"/>
          <w:szCs w:val="24"/>
        </w:rPr>
        <w:t>iii. Explain the types of stitches.</w:t>
      </w:r>
    </w:p>
    <w:p w:rsidR="00A01DB4" w:rsidRPr="00E617DC" w:rsidRDefault="00A01DB4" w:rsidP="00A85C1B">
      <w:pPr>
        <w:pStyle w:val="NoSpacing"/>
        <w:ind w:firstLine="720"/>
        <w:rPr>
          <w:sz w:val="24"/>
          <w:szCs w:val="24"/>
        </w:rPr>
      </w:pPr>
    </w:p>
    <w:p w:rsidR="007B0D47" w:rsidRPr="00E617DC" w:rsidRDefault="00A01DB4" w:rsidP="007F570D">
      <w:pPr>
        <w:pStyle w:val="NoSpacing"/>
        <w:rPr>
          <w:sz w:val="24"/>
          <w:szCs w:val="24"/>
        </w:rPr>
      </w:pPr>
      <w:r w:rsidRPr="00E617DC">
        <w:rPr>
          <w:sz w:val="24"/>
          <w:szCs w:val="24"/>
        </w:rPr>
        <w:lastRenderedPageBreak/>
        <w:t>INSTRUCTIONAL MATERIALS:</w:t>
      </w:r>
    </w:p>
    <w:p w:rsidR="007B0D47" w:rsidRPr="00E617DC" w:rsidRDefault="007B0D47" w:rsidP="007F570D">
      <w:pPr>
        <w:pStyle w:val="NoSpacing"/>
        <w:rPr>
          <w:sz w:val="24"/>
          <w:szCs w:val="24"/>
        </w:rPr>
      </w:pPr>
    </w:p>
    <w:p w:rsidR="00A01DB4" w:rsidRPr="00E617DC" w:rsidRDefault="00A01DB4" w:rsidP="007F570D">
      <w:pPr>
        <w:pStyle w:val="NoSpacing"/>
        <w:rPr>
          <w:sz w:val="24"/>
          <w:szCs w:val="24"/>
        </w:rPr>
      </w:pPr>
      <w:r w:rsidRPr="00E617DC">
        <w:rPr>
          <w:sz w:val="24"/>
          <w:szCs w:val="24"/>
        </w:rPr>
        <w:t xml:space="preserve"> </w:t>
      </w:r>
      <w:proofErr w:type="gramStart"/>
      <w:r w:rsidRPr="00E617DC">
        <w:rPr>
          <w:sz w:val="24"/>
          <w:szCs w:val="24"/>
        </w:rPr>
        <w:t>A Chart showing different stitches.</w:t>
      </w:r>
      <w:proofErr w:type="gramEnd"/>
    </w:p>
    <w:p w:rsidR="007B0D47" w:rsidRPr="00E617DC" w:rsidRDefault="007B0D47" w:rsidP="007F570D">
      <w:pPr>
        <w:pStyle w:val="NoSpacing"/>
        <w:rPr>
          <w:sz w:val="24"/>
          <w:szCs w:val="24"/>
        </w:rPr>
      </w:pPr>
    </w:p>
    <w:p w:rsidR="007B0D47" w:rsidRPr="00E617DC" w:rsidRDefault="007B0D47" w:rsidP="007F570D">
      <w:pPr>
        <w:pStyle w:val="NoSpacing"/>
        <w:rPr>
          <w:sz w:val="24"/>
          <w:szCs w:val="24"/>
        </w:rPr>
      </w:pPr>
      <w:r w:rsidRPr="00E617DC">
        <w:rPr>
          <w:sz w:val="24"/>
          <w:szCs w:val="24"/>
        </w:rPr>
        <w:t>Piece of fabrics for sewing stitches</w:t>
      </w:r>
    </w:p>
    <w:p w:rsidR="007B0D47" w:rsidRPr="00E617DC" w:rsidRDefault="007B0D47" w:rsidP="00A85C1B">
      <w:pPr>
        <w:pStyle w:val="NoSpacing"/>
        <w:ind w:firstLine="720"/>
        <w:rPr>
          <w:sz w:val="24"/>
          <w:szCs w:val="24"/>
        </w:rPr>
      </w:pPr>
    </w:p>
    <w:p w:rsidR="007B0D47" w:rsidRPr="00E617DC" w:rsidRDefault="007B0D47" w:rsidP="007F570D">
      <w:pPr>
        <w:pStyle w:val="NoSpacing"/>
        <w:rPr>
          <w:sz w:val="24"/>
          <w:szCs w:val="24"/>
        </w:rPr>
      </w:pPr>
      <w:r w:rsidRPr="00E617DC">
        <w:rPr>
          <w:sz w:val="24"/>
          <w:szCs w:val="24"/>
        </w:rPr>
        <w:t>Tailor chalk, Fabrics, Measuring tape etc</w:t>
      </w:r>
    </w:p>
    <w:p w:rsidR="00A01DB4" w:rsidRPr="00E617DC" w:rsidRDefault="00A01DB4" w:rsidP="007F570D">
      <w:pPr>
        <w:pStyle w:val="NoSpacing"/>
        <w:rPr>
          <w:sz w:val="24"/>
          <w:szCs w:val="24"/>
        </w:rPr>
      </w:pPr>
    </w:p>
    <w:p w:rsidR="00A01DB4" w:rsidRPr="00E617DC" w:rsidRDefault="00A01DB4" w:rsidP="00A01DB4">
      <w:pPr>
        <w:pStyle w:val="NoSpacing"/>
        <w:rPr>
          <w:sz w:val="24"/>
          <w:szCs w:val="24"/>
        </w:rPr>
      </w:pPr>
      <w:r w:rsidRPr="00E617DC">
        <w:rPr>
          <w:sz w:val="24"/>
          <w:szCs w:val="24"/>
        </w:rPr>
        <w:t>RESOURCES AND MATERIALS:</w:t>
      </w:r>
    </w:p>
    <w:p w:rsidR="00A01DB4" w:rsidRPr="00E617DC" w:rsidRDefault="00A01DB4" w:rsidP="00A01DB4">
      <w:pPr>
        <w:rPr>
          <w:sz w:val="24"/>
          <w:szCs w:val="24"/>
        </w:rPr>
      </w:pPr>
    </w:p>
    <w:p w:rsidR="00A01DB4" w:rsidRPr="00E617DC" w:rsidRDefault="00A01DB4" w:rsidP="00A01DB4">
      <w:pPr>
        <w:rPr>
          <w:sz w:val="24"/>
          <w:szCs w:val="24"/>
        </w:rPr>
      </w:pPr>
      <w:r w:rsidRPr="00E617DC">
        <w:rPr>
          <w:sz w:val="24"/>
          <w:szCs w:val="24"/>
        </w:rPr>
        <w:t>Scheme of work</w:t>
      </w:r>
    </w:p>
    <w:p w:rsidR="00A01DB4" w:rsidRPr="00E617DC" w:rsidRDefault="00A01DB4" w:rsidP="00A01DB4">
      <w:pPr>
        <w:rPr>
          <w:sz w:val="24"/>
          <w:szCs w:val="24"/>
        </w:rPr>
      </w:pPr>
      <w:r w:rsidRPr="00E617DC">
        <w:rPr>
          <w:sz w:val="24"/>
          <w:szCs w:val="24"/>
        </w:rPr>
        <w:t>All relevant materials</w:t>
      </w:r>
    </w:p>
    <w:p w:rsidR="00A01DB4" w:rsidRPr="00E617DC" w:rsidRDefault="00A01DB4" w:rsidP="00A01DB4">
      <w:pPr>
        <w:rPr>
          <w:sz w:val="24"/>
          <w:szCs w:val="24"/>
        </w:rPr>
      </w:pPr>
      <w:r w:rsidRPr="00E617DC">
        <w:rPr>
          <w:sz w:val="24"/>
          <w:szCs w:val="24"/>
        </w:rPr>
        <w:t>9-Years Basic Education Curriculum</w:t>
      </w:r>
    </w:p>
    <w:p w:rsidR="00A01DB4" w:rsidRPr="00E617DC" w:rsidRDefault="00A01DB4" w:rsidP="00A01DB4">
      <w:pPr>
        <w:rPr>
          <w:sz w:val="24"/>
          <w:szCs w:val="24"/>
        </w:rPr>
      </w:pPr>
      <w:r w:rsidRPr="00E617DC">
        <w:rPr>
          <w:sz w:val="24"/>
          <w:szCs w:val="24"/>
        </w:rPr>
        <w:t>Online information</w:t>
      </w:r>
    </w:p>
    <w:p w:rsidR="00A01DB4" w:rsidRPr="00E617DC" w:rsidRDefault="00A01DB4" w:rsidP="00A01DB4">
      <w:pPr>
        <w:rPr>
          <w:sz w:val="24"/>
          <w:szCs w:val="24"/>
        </w:rPr>
      </w:pPr>
      <w:r w:rsidRPr="00E617DC">
        <w:rPr>
          <w:sz w:val="24"/>
          <w:szCs w:val="24"/>
        </w:rPr>
        <w:t xml:space="preserve">BUILDING BACKGROUND/CONNECTION TO PRIOR KNOWLEDGE: </w:t>
      </w:r>
      <w:r w:rsidR="00C24C97" w:rsidRPr="00E617DC">
        <w:rPr>
          <w:sz w:val="24"/>
          <w:szCs w:val="24"/>
        </w:rPr>
        <w:t>Pupils are</w:t>
      </w:r>
      <w:r w:rsidRPr="00E617DC">
        <w:rPr>
          <w:sz w:val="24"/>
          <w:szCs w:val="24"/>
        </w:rPr>
        <w:t xml:space="preserve"> familiar with the topic in their previous classes.</w:t>
      </w:r>
    </w:p>
    <w:p w:rsidR="00A01DB4" w:rsidRPr="00E617DC" w:rsidRDefault="00A01DB4" w:rsidP="00A01DB4">
      <w:pPr>
        <w:rPr>
          <w:sz w:val="24"/>
          <w:szCs w:val="24"/>
        </w:rPr>
      </w:pPr>
      <w:r w:rsidRPr="00E617DC">
        <w:rPr>
          <w:sz w:val="24"/>
          <w:szCs w:val="24"/>
        </w:rPr>
        <w:t>CONTENT OF THE LESSON</w:t>
      </w:r>
    </w:p>
    <w:p w:rsidR="00A01DB4" w:rsidRPr="00E617DC" w:rsidRDefault="00C24C97" w:rsidP="00A01DB4">
      <w:pPr>
        <w:pStyle w:val="NoSpacing"/>
        <w:rPr>
          <w:sz w:val="24"/>
          <w:szCs w:val="24"/>
        </w:rPr>
      </w:pPr>
      <w:r w:rsidRPr="00E617DC">
        <w:rPr>
          <w:sz w:val="24"/>
          <w:szCs w:val="24"/>
        </w:rPr>
        <w:t xml:space="preserve">                    DEFINITION OF STITCHES</w:t>
      </w:r>
    </w:p>
    <w:p w:rsidR="00C24C97" w:rsidRPr="00E617DC" w:rsidRDefault="00C24C97" w:rsidP="00A01DB4">
      <w:pPr>
        <w:pStyle w:val="NoSpacing"/>
        <w:rPr>
          <w:sz w:val="24"/>
          <w:szCs w:val="24"/>
        </w:rPr>
      </w:pPr>
    </w:p>
    <w:p w:rsidR="00C24C97" w:rsidRPr="00E617DC" w:rsidRDefault="00C24C97" w:rsidP="00A01DB4">
      <w:pPr>
        <w:pStyle w:val="NoSpacing"/>
        <w:rPr>
          <w:sz w:val="24"/>
          <w:szCs w:val="24"/>
        </w:rPr>
      </w:pPr>
      <w:r w:rsidRPr="00E617DC">
        <w:rPr>
          <w:sz w:val="24"/>
          <w:szCs w:val="24"/>
        </w:rPr>
        <w:t xml:space="preserve">A stitch is the journey of </w:t>
      </w:r>
      <w:proofErr w:type="gramStart"/>
      <w:r w:rsidRPr="00E617DC">
        <w:rPr>
          <w:sz w:val="24"/>
          <w:szCs w:val="24"/>
        </w:rPr>
        <w:t>two  pieces</w:t>
      </w:r>
      <w:proofErr w:type="gramEnd"/>
      <w:r w:rsidRPr="00E617DC">
        <w:rPr>
          <w:sz w:val="24"/>
          <w:szCs w:val="24"/>
        </w:rPr>
        <w:t xml:space="preserve"> of materials with a line of stitch. Stitches </w:t>
      </w:r>
      <w:proofErr w:type="gramStart"/>
      <w:r w:rsidRPr="00E617DC">
        <w:rPr>
          <w:sz w:val="24"/>
          <w:szCs w:val="24"/>
        </w:rPr>
        <w:t>means  the</w:t>
      </w:r>
      <w:proofErr w:type="gramEnd"/>
      <w:r w:rsidRPr="00E617DC">
        <w:rPr>
          <w:sz w:val="24"/>
          <w:szCs w:val="24"/>
        </w:rPr>
        <w:t xml:space="preserve"> movement of thread and needle in and out of the stitches.</w:t>
      </w:r>
    </w:p>
    <w:p w:rsidR="00C24C97" w:rsidRPr="00E617DC" w:rsidRDefault="00C24C97" w:rsidP="00A01DB4">
      <w:pPr>
        <w:pStyle w:val="NoSpacing"/>
        <w:rPr>
          <w:sz w:val="24"/>
          <w:szCs w:val="24"/>
        </w:rPr>
      </w:pPr>
      <w:r w:rsidRPr="00E617DC">
        <w:rPr>
          <w:sz w:val="24"/>
          <w:szCs w:val="24"/>
        </w:rPr>
        <w:t xml:space="preserve">   </w:t>
      </w:r>
    </w:p>
    <w:p w:rsidR="00C24C97" w:rsidRPr="00E617DC" w:rsidRDefault="00C24C97" w:rsidP="00A01DB4">
      <w:pPr>
        <w:pStyle w:val="NoSpacing"/>
        <w:rPr>
          <w:sz w:val="24"/>
          <w:szCs w:val="24"/>
        </w:rPr>
      </w:pPr>
      <w:r w:rsidRPr="00E617DC">
        <w:rPr>
          <w:sz w:val="24"/>
          <w:szCs w:val="24"/>
        </w:rPr>
        <w:t xml:space="preserve">                          MATERIALS NEEDED FOR STITCHES</w:t>
      </w:r>
    </w:p>
    <w:p w:rsidR="00C24C97" w:rsidRPr="00E617DC" w:rsidRDefault="00C24C97" w:rsidP="00A01DB4">
      <w:pPr>
        <w:pStyle w:val="NoSpacing"/>
        <w:rPr>
          <w:sz w:val="24"/>
          <w:szCs w:val="24"/>
        </w:rPr>
      </w:pPr>
    </w:p>
    <w:p w:rsidR="00C24C97" w:rsidRPr="00E617DC" w:rsidRDefault="00C24C97" w:rsidP="00A01DB4">
      <w:pPr>
        <w:pStyle w:val="NoSpacing"/>
        <w:rPr>
          <w:sz w:val="24"/>
          <w:szCs w:val="24"/>
        </w:rPr>
      </w:pPr>
      <w:r w:rsidRPr="00E617DC">
        <w:rPr>
          <w:sz w:val="24"/>
          <w:szCs w:val="24"/>
        </w:rPr>
        <w:t>Needle</w:t>
      </w:r>
    </w:p>
    <w:p w:rsidR="00C24C97" w:rsidRPr="00E617DC" w:rsidRDefault="00C24C97" w:rsidP="00A01DB4">
      <w:pPr>
        <w:pStyle w:val="NoSpacing"/>
        <w:rPr>
          <w:sz w:val="24"/>
          <w:szCs w:val="24"/>
        </w:rPr>
      </w:pPr>
    </w:p>
    <w:p w:rsidR="00C24C97" w:rsidRPr="00E617DC" w:rsidRDefault="00C24C97" w:rsidP="00A01DB4">
      <w:pPr>
        <w:pStyle w:val="NoSpacing"/>
        <w:rPr>
          <w:sz w:val="24"/>
          <w:szCs w:val="24"/>
        </w:rPr>
      </w:pPr>
      <w:r w:rsidRPr="00E617DC">
        <w:rPr>
          <w:sz w:val="24"/>
          <w:szCs w:val="24"/>
        </w:rPr>
        <w:t>Thread</w:t>
      </w:r>
    </w:p>
    <w:p w:rsidR="00C24C97" w:rsidRPr="00E617DC" w:rsidRDefault="00C24C97" w:rsidP="00A01DB4">
      <w:pPr>
        <w:pStyle w:val="NoSpacing"/>
        <w:rPr>
          <w:sz w:val="24"/>
          <w:szCs w:val="24"/>
        </w:rPr>
      </w:pPr>
    </w:p>
    <w:p w:rsidR="00C24C97" w:rsidRPr="00E617DC" w:rsidRDefault="00C24C97" w:rsidP="00A01DB4">
      <w:pPr>
        <w:pStyle w:val="NoSpacing"/>
        <w:rPr>
          <w:sz w:val="24"/>
          <w:szCs w:val="24"/>
        </w:rPr>
      </w:pPr>
      <w:r w:rsidRPr="00E617DC">
        <w:rPr>
          <w:sz w:val="24"/>
          <w:szCs w:val="24"/>
        </w:rPr>
        <w:t>Scissors</w:t>
      </w:r>
    </w:p>
    <w:p w:rsidR="00C24C97" w:rsidRPr="00E617DC" w:rsidRDefault="00C24C97" w:rsidP="00A01DB4">
      <w:pPr>
        <w:pStyle w:val="NoSpacing"/>
        <w:rPr>
          <w:sz w:val="24"/>
          <w:szCs w:val="24"/>
        </w:rPr>
      </w:pPr>
    </w:p>
    <w:p w:rsidR="00C24C97" w:rsidRPr="00E617DC" w:rsidRDefault="00C24C97" w:rsidP="00A01DB4">
      <w:pPr>
        <w:pStyle w:val="NoSpacing"/>
        <w:rPr>
          <w:sz w:val="24"/>
          <w:szCs w:val="24"/>
        </w:rPr>
      </w:pPr>
      <w:r w:rsidRPr="00E617DC">
        <w:rPr>
          <w:sz w:val="24"/>
          <w:szCs w:val="24"/>
        </w:rPr>
        <w:t>Ruler</w:t>
      </w:r>
    </w:p>
    <w:p w:rsidR="00C24C97" w:rsidRPr="00E617DC" w:rsidRDefault="00C24C97" w:rsidP="00A01DB4">
      <w:pPr>
        <w:pStyle w:val="NoSpacing"/>
        <w:rPr>
          <w:sz w:val="24"/>
          <w:szCs w:val="24"/>
        </w:rPr>
      </w:pPr>
    </w:p>
    <w:p w:rsidR="00C24C97" w:rsidRPr="00E617DC" w:rsidRDefault="00C24C97" w:rsidP="00A01DB4">
      <w:pPr>
        <w:pStyle w:val="NoSpacing"/>
        <w:rPr>
          <w:sz w:val="24"/>
          <w:szCs w:val="24"/>
        </w:rPr>
      </w:pPr>
      <w:r w:rsidRPr="00E617DC">
        <w:rPr>
          <w:sz w:val="24"/>
          <w:szCs w:val="24"/>
        </w:rPr>
        <w:t>Tailor’s chalk</w:t>
      </w:r>
      <w:r w:rsidR="00C8220A" w:rsidRPr="00E617DC">
        <w:rPr>
          <w:sz w:val="24"/>
          <w:szCs w:val="24"/>
        </w:rPr>
        <w:t xml:space="preserve"> or marking pencil</w:t>
      </w:r>
    </w:p>
    <w:p w:rsidR="00C8220A" w:rsidRPr="00E617DC" w:rsidRDefault="00C8220A" w:rsidP="00A01DB4">
      <w:pPr>
        <w:pStyle w:val="NoSpacing"/>
        <w:rPr>
          <w:sz w:val="24"/>
          <w:szCs w:val="24"/>
        </w:rPr>
      </w:pPr>
    </w:p>
    <w:p w:rsidR="00C8220A" w:rsidRPr="00E617DC" w:rsidRDefault="00C8220A" w:rsidP="00A01DB4">
      <w:pPr>
        <w:pStyle w:val="NoSpacing"/>
        <w:rPr>
          <w:sz w:val="24"/>
          <w:szCs w:val="24"/>
        </w:rPr>
      </w:pPr>
      <w:r w:rsidRPr="00E617DC">
        <w:rPr>
          <w:sz w:val="24"/>
          <w:szCs w:val="24"/>
        </w:rPr>
        <w:t>Straight pin</w:t>
      </w:r>
    </w:p>
    <w:p w:rsidR="00C8220A" w:rsidRPr="00E617DC" w:rsidRDefault="00C8220A" w:rsidP="00A01DB4">
      <w:pPr>
        <w:pStyle w:val="NoSpacing"/>
        <w:rPr>
          <w:sz w:val="24"/>
          <w:szCs w:val="24"/>
        </w:rPr>
      </w:pPr>
    </w:p>
    <w:p w:rsidR="00C8220A" w:rsidRPr="00E617DC" w:rsidRDefault="00C8220A" w:rsidP="00A01DB4">
      <w:pPr>
        <w:pStyle w:val="NoSpacing"/>
        <w:rPr>
          <w:sz w:val="24"/>
          <w:szCs w:val="24"/>
        </w:rPr>
      </w:pPr>
      <w:r w:rsidRPr="00E617DC">
        <w:rPr>
          <w:sz w:val="24"/>
          <w:szCs w:val="24"/>
        </w:rPr>
        <w:t xml:space="preserve">               TYPES OF STITCHES</w:t>
      </w:r>
    </w:p>
    <w:p w:rsidR="00C8220A" w:rsidRPr="00E617DC" w:rsidRDefault="00C8220A" w:rsidP="00A01DB4">
      <w:pPr>
        <w:pStyle w:val="NoSpacing"/>
        <w:rPr>
          <w:sz w:val="24"/>
          <w:szCs w:val="24"/>
        </w:rPr>
      </w:pPr>
      <w:r w:rsidRPr="00E617DC">
        <w:rPr>
          <w:sz w:val="24"/>
          <w:szCs w:val="24"/>
        </w:rPr>
        <w:t>1. Temporary stitches</w:t>
      </w:r>
    </w:p>
    <w:p w:rsidR="00C8220A" w:rsidRPr="00E617DC" w:rsidRDefault="00C8220A" w:rsidP="00A01DB4">
      <w:pPr>
        <w:pStyle w:val="NoSpacing"/>
        <w:rPr>
          <w:sz w:val="24"/>
          <w:szCs w:val="24"/>
        </w:rPr>
      </w:pPr>
    </w:p>
    <w:p w:rsidR="00C8220A" w:rsidRPr="00E617DC" w:rsidRDefault="00C8220A" w:rsidP="00A01DB4">
      <w:pPr>
        <w:pStyle w:val="NoSpacing"/>
        <w:rPr>
          <w:sz w:val="24"/>
          <w:szCs w:val="24"/>
        </w:rPr>
      </w:pPr>
      <w:r w:rsidRPr="00E617DC">
        <w:rPr>
          <w:sz w:val="24"/>
          <w:szCs w:val="24"/>
        </w:rPr>
        <w:t>2. Permanent stitches</w:t>
      </w:r>
    </w:p>
    <w:p w:rsidR="00C8220A" w:rsidRPr="00E617DC" w:rsidRDefault="00C8220A" w:rsidP="00A01DB4">
      <w:pPr>
        <w:pStyle w:val="NoSpacing"/>
        <w:rPr>
          <w:sz w:val="24"/>
          <w:szCs w:val="24"/>
        </w:rPr>
      </w:pPr>
    </w:p>
    <w:p w:rsidR="00C8220A" w:rsidRPr="00E617DC" w:rsidRDefault="00C8220A" w:rsidP="00A01DB4">
      <w:pPr>
        <w:pStyle w:val="NoSpacing"/>
        <w:rPr>
          <w:sz w:val="24"/>
          <w:szCs w:val="24"/>
        </w:rPr>
      </w:pPr>
      <w:r w:rsidRPr="00E617DC">
        <w:rPr>
          <w:sz w:val="24"/>
          <w:szCs w:val="24"/>
        </w:rPr>
        <w:t xml:space="preserve">            TEMPORARY STITCHES</w:t>
      </w:r>
    </w:p>
    <w:p w:rsidR="00A85C1B" w:rsidRPr="00E617DC" w:rsidRDefault="00C8220A" w:rsidP="00A01DB4">
      <w:pPr>
        <w:pStyle w:val="NoSpacing"/>
        <w:rPr>
          <w:sz w:val="24"/>
          <w:szCs w:val="24"/>
        </w:rPr>
      </w:pPr>
      <w:r w:rsidRPr="00E617DC">
        <w:rPr>
          <w:sz w:val="24"/>
          <w:szCs w:val="24"/>
        </w:rPr>
        <w:t xml:space="preserve">Temporary stitches are used for joining materials temporarily before the permanent stitch is made. It is </w:t>
      </w:r>
    </w:p>
    <w:p w:rsidR="00A85C1B" w:rsidRPr="00E617DC" w:rsidRDefault="00A85C1B" w:rsidP="00A01DB4">
      <w:pPr>
        <w:pStyle w:val="NoSpacing"/>
        <w:rPr>
          <w:sz w:val="24"/>
          <w:szCs w:val="24"/>
        </w:rPr>
      </w:pPr>
    </w:p>
    <w:p w:rsidR="00A85C1B" w:rsidRPr="00E617DC" w:rsidRDefault="00C8220A" w:rsidP="00A01DB4">
      <w:pPr>
        <w:pStyle w:val="NoSpacing"/>
        <w:rPr>
          <w:sz w:val="24"/>
          <w:szCs w:val="24"/>
        </w:rPr>
      </w:pPr>
      <w:proofErr w:type="gramStart"/>
      <w:r w:rsidRPr="00E617DC">
        <w:rPr>
          <w:sz w:val="24"/>
          <w:szCs w:val="24"/>
        </w:rPr>
        <w:t>worked</w:t>
      </w:r>
      <w:proofErr w:type="gramEnd"/>
      <w:r w:rsidRPr="00E617DC">
        <w:rPr>
          <w:sz w:val="24"/>
          <w:szCs w:val="24"/>
        </w:rPr>
        <w:t xml:space="preserve"> from right to left, starting with a knot in a contrasting color thread, so that it can be easily </w:t>
      </w:r>
    </w:p>
    <w:p w:rsidR="00C8220A" w:rsidRPr="00E617DC" w:rsidRDefault="00C8220A" w:rsidP="00A01DB4">
      <w:pPr>
        <w:pStyle w:val="NoSpacing"/>
        <w:rPr>
          <w:sz w:val="24"/>
          <w:szCs w:val="24"/>
        </w:rPr>
      </w:pPr>
      <w:proofErr w:type="gramStart"/>
      <w:r w:rsidRPr="00E617DC">
        <w:rPr>
          <w:sz w:val="24"/>
          <w:szCs w:val="24"/>
        </w:rPr>
        <w:t>removed</w:t>
      </w:r>
      <w:proofErr w:type="gramEnd"/>
      <w:r w:rsidRPr="00E617DC">
        <w:rPr>
          <w:sz w:val="24"/>
          <w:szCs w:val="24"/>
        </w:rPr>
        <w:t>.</w:t>
      </w:r>
    </w:p>
    <w:p w:rsidR="00A85C1B"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Tacking or basting is a temporary stitch used for holding two or more layers of </w:t>
      </w:r>
    </w:p>
    <w:p w:rsidR="00A85C1B"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roofErr w:type="gramStart"/>
      <w:r w:rsidRPr="00E617DC">
        <w:rPr>
          <w:rFonts w:ascii="Times New Roman" w:eastAsia="Times New Roman" w:hAnsi="Times New Roman" w:cs="Times New Roman"/>
          <w:color w:val="000000"/>
          <w:sz w:val="24"/>
          <w:szCs w:val="24"/>
        </w:rPr>
        <w:t>fabric</w:t>
      </w:r>
      <w:proofErr w:type="gramEnd"/>
      <w:r w:rsidRPr="00E617DC">
        <w:rPr>
          <w:rFonts w:ascii="Times New Roman" w:eastAsia="Times New Roman" w:hAnsi="Times New Roman" w:cs="Times New Roman"/>
          <w:color w:val="000000"/>
          <w:sz w:val="24"/>
          <w:szCs w:val="24"/>
        </w:rPr>
        <w:t xml:space="preserve"> together before a permanent stitch in made. Usually the stitch is worked </w:t>
      </w:r>
    </w:p>
    <w:p w:rsidR="00A85C1B"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roofErr w:type="gramStart"/>
      <w:r w:rsidRPr="00E617DC">
        <w:rPr>
          <w:rFonts w:ascii="Times New Roman" w:eastAsia="Times New Roman" w:hAnsi="Times New Roman" w:cs="Times New Roman"/>
          <w:color w:val="000000"/>
          <w:sz w:val="24"/>
          <w:szCs w:val="24"/>
        </w:rPr>
        <w:t>from</w:t>
      </w:r>
      <w:proofErr w:type="gramEnd"/>
      <w:r w:rsidRPr="00E617DC">
        <w:rPr>
          <w:rFonts w:ascii="Times New Roman" w:eastAsia="Times New Roman" w:hAnsi="Times New Roman" w:cs="Times New Roman"/>
          <w:color w:val="000000"/>
          <w:sz w:val="24"/>
          <w:szCs w:val="24"/>
        </w:rPr>
        <w:t xml:space="preserve"> right to left, starting with a knot in a contrasting color thread, so that it can be </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roofErr w:type="gramStart"/>
      <w:r w:rsidRPr="00E617DC">
        <w:rPr>
          <w:rFonts w:ascii="Times New Roman" w:eastAsia="Times New Roman" w:hAnsi="Times New Roman" w:cs="Times New Roman"/>
          <w:color w:val="000000"/>
          <w:sz w:val="24"/>
          <w:szCs w:val="24"/>
        </w:rPr>
        <w:t>easily</w:t>
      </w:r>
      <w:proofErr w:type="gramEnd"/>
      <w:r w:rsidRPr="00E617DC">
        <w:rPr>
          <w:rFonts w:ascii="Times New Roman" w:eastAsia="Times New Roman" w:hAnsi="Times New Roman" w:cs="Times New Roman"/>
          <w:color w:val="000000"/>
          <w:sz w:val="24"/>
          <w:szCs w:val="24"/>
        </w:rPr>
        <w:t xml:space="preserve"> removed. </w:t>
      </w:r>
    </w:p>
    <w:p w:rsidR="00104BBD" w:rsidRPr="00E617DC" w:rsidRDefault="00104BBD"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PROCESS OF BASIC STITCHES</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1. Even tacking</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2. Uneven tacking</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3. Diagonal tacking</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4. Tailor's tacking</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b/>
          <w:bCs/>
          <w:color w:val="282828"/>
          <w:sz w:val="24"/>
          <w:szCs w:val="24"/>
        </w:rPr>
        <w:t xml:space="preserve">1. Even </w:t>
      </w:r>
      <w:r w:rsidR="00A85C1B" w:rsidRPr="00E617DC">
        <w:rPr>
          <w:rFonts w:ascii="Times New Roman" w:eastAsia="Times New Roman" w:hAnsi="Times New Roman" w:cs="Times New Roman"/>
          <w:b/>
          <w:bCs/>
          <w:color w:val="282828"/>
          <w:sz w:val="24"/>
          <w:szCs w:val="24"/>
        </w:rPr>
        <w:t>Tacking:</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 Use a thin needle and start the stitch with a knot. The stitches are of equal length </w:t>
      </w:r>
      <w:proofErr w:type="gramStart"/>
      <w:r w:rsidRPr="00E617DC">
        <w:rPr>
          <w:rFonts w:ascii="Times New Roman" w:eastAsia="Times New Roman" w:hAnsi="Times New Roman" w:cs="Times New Roman"/>
          <w:color w:val="000000"/>
          <w:sz w:val="24"/>
          <w:szCs w:val="24"/>
        </w:rPr>
        <w:t>about  on</w:t>
      </w:r>
      <w:proofErr w:type="gramEnd"/>
      <w:r w:rsidRPr="00E617DC">
        <w:rPr>
          <w:rFonts w:ascii="Times New Roman" w:eastAsia="Times New Roman" w:hAnsi="Times New Roman" w:cs="Times New Roman"/>
          <w:color w:val="000000"/>
          <w:sz w:val="24"/>
          <w:szCs w:val="24"/>
        </w:rPr>
        <w:t xml:space="preserve"> both sides of the material. </w:t>
      </w:r>
      <w:r w:rsidR="00A85C1B" w:rsidRPr="00E617DC">
        <w:rPr>
          <w:rFonts w:ascii="Times New Roman" w:eastAsia="Times New Roman" w:hAnsi="Times New Roman" w:cs="Times New Roman"/>
          <w:color w:val="000000"/>
          <w:sz w:val="24"/>
          <w:szCs w:val="24"/>
        </w:rPr>
        <w:t>Much number</w:t>
      </w:r>
      <w:r w:rsidRPr="00E617DC">
        <w:rPr>
          <w:rFonts w:ascii="Times New Roman" w:eastAsia="Times New Roman" w:hAnsi="Times New Roman" w:cs="Times New Roman"/>
          <w:color w:val="000000"/>
          <w:sz w:val="24"/>
          <w:szCs w:val="24"/>
        </w:rPr>
        <w:t xml:space="preserve"> of longer stitches can be done at a time. This is used for tacking seams &amp; other details which must be held securely.</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w:t>
      </w:r>
      <w:r w:rsidRPr="00E617DC">
        <w:rPr>
          <w:rFonts w:ascii="Times New Roman" w:eastAsia="Times New Roman" w:hAnsi="Times New Roman" w:cs="Times New Roman"/>
          <w:b/>
          <w:bCs/>
          <w:color w:val="282828"/>
          <w:sz w:val="24"/>
          <w:szCs w:val="24"/>
        </w:rPr>
        <w:t>2. Uneven Tacking:</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 In this, the stitches on the upper side </w:t>
      </w:r>
      <w:proofErr w:type="gramStart"/>
      <w:r w:rsidRPr="00E617DC">
        <w:rPr>
          <w:rFonts w:ascii="Times New Roman" w:eastAsia="Times New Roman" w:hAnsi="Times New Roman" w:cs="Times New Roman"/>
          <w:color w:val="000000"/>
          <w:sz w:val="24"/>
          <w:szCs w:val="24"/>
        </w:rPr>
        <w:t>is  or</w:t>
      </w:r>
      <w:proofErr w:type="gramEnd"/>
      <w:r w:rsidRPr="00E617DC">
        <w:rPr>
          <w:rFonts w:ascii="Times New Roman" w:eastAsia="Times New Roman" w:hAnsi="Times New Roman" w:cs="Times New Roman"/>
          <w:color w:val="000000"/>
          <w:sz w:val="24"/>
          <w:szCs w:val="24"/>
        </w:rPr>
        <w:t xml:space="preserve"> at least twice that on the </w:t>
      </w:r>
      <w:r w:rsidR="00A85C1B" w:rsidRPr="00E617DC">
        <w:rPr>
          <w:rFonts w:ascii="Times New Roman" w:eastAsia="Times New Roman" w:hAnsi="Times New Roman" w:cs="Times New Roman"/>
          <w:color w:val="000000"/>
          <w:sz w:val="24"/>
          <w:szCs w:val="24"/>
        </w:rPr>
        <w:t>underside</w:t>
      </w:r>
      <w:r w:rsidRPr="00E617DC">
        <w:rPr>
          <w:rFonts w:ascii="Times New Roman" w:eastAsia="Times New Roman" w:hAnsi="Times New Roman" w:cs="Times New Roman"/>
          <w:color w:val="000000"/>
          <w:sz w:val="24"/>
          <w:szCs w:val="24"/>
        </w:rPr>
        <w:t xml:space="preserve">. </w:t>
      </w:r>
      <w:r w:rsidR="00A85C1B" w:rsidRPr="00E617DC">
        <w:rPr>
          <w:rFonts w:ascii="Times New Roman" w:eastAsia="Times New Roman" w:hAnsi="Times New Roman" w:cs="Times New Roman"/>
          <w:color w:val="000000"/>
          <w:sz w:val="24"/>
          <w:szCs w:val="24"/>
        </w:rPr>
        <w:t>This stitch</w:t>
      </w:r>
      <w:r w:rsidRPr="00E617DC">
        <w:rPr>
          <w:rFonts w:ascii="Times New Roman" w:eastAsia="Times New Roman" w:hAnsi="Times New Roman" w:cs="Times New Roman"/>
          <w:color w:val="000000"/>
          <w:sz w:val="24"/>
          <w:szCs w:val="24"/>
        </w:rPr>
        <w:t xml:space="preserve"> can be used for longer folds &amp; seams. This is comparatively stronger than even tacking. Use this type of tacking as a guideline or where there is little or no strain.</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w:t>
      </w:r>
      <w:r w:rsidRPr="00E617DC">
        <w:rPr>
          <w:rFonts w:ascii="Times New Roman" w:eastAsia="Times New Roman" w:hAnsi="Times New Roman" w:cs="Times New Roman"/>
          <w:b/>
          <w:bCs/>
          <w:color w:val="282828"/>
          <w:sz w:val="24"/>
          <w:szCs w:val="24"/>
        </w:rPr>
        <w:t>3. Diagonal Tacking:</w:t>
      </w:r>
    </w:p>
    <w:p w:rsidR="00432E38" w:rsidRPr="00E617DC" w:rsidRDefault="00432E38" w:rsidP="00432E38">
      <w:pPr>
        <w:shd w:val="clear" w:color="auto" w:fill="FFFFFF"/>
        <w:spacing w:before="100" w:beforeAutospacing="1" w:after="150" w:line="450" w:lineRule="atLeast"/>
        <w:jc w:val="both"/>
        <w:outlineLvl w:val="1"/>
        <w:rPr>
          <w:rFonts w:ascii="Times New Roman" w:eastAsia="Times New Roman" w:hAnsi="Times New Roman" w:cs="Times New Roman"/>
          <w:b/>
          <w:bCs/>
          <w:color w:val="282828"/>
          <w:sz w:val="24"/>
          <w:szCs w:val="24"/>
        </w:rPr>
      </w:pPr>
      <w:r w:rsidRPr="00E617DC">
        <w:rPr>
          <w:rFonts w:ascii="Times New Roman" w:eastAsia="Times New Roman" w:hAnsi="Times New Roman" w:cs="Times New Roman"/>
          <w:color w:val="000000"/>
          <w:sz w:val="24"/>
          <w:szCs w:val="24"/>
        </w:rPr>
        <w:lastRenderedPageBreak/>
        <w:t>While attaching two or more layer of fabrics this type of stitch is made about apart before making machine stitch.</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Work stitches through the material at right angles to the fabric edge so that a diagonal or slanting stitch in made on the upper side and a vertical stitch is made on the </w:t>
      </w:r>
      <w:proofErr w:type="spellStart"/>
      <w:r w:rsidRPr="00E617DC">
        <w:rPr>
          <w:rFonts w:ascii="Times New Roman" w:eastAsia="Times New Roman" w:hAnsi="Times New Roman" w:cs="Times New Roman"/>
          <w:color w:val="000000"/>
          <w:sz w:val="24"/>
          <w:szCs w:val="24"/>
        </w:rPr>
        <w:t>under side</w:t>
      </w:r>
      <w:proofErr w:type="spellEnd"/>
      <w:r w:rsidRPr="00E617DC">
        <w:rPr>
          <w:rFonts w:ascii="Times New Roman" w:eastAsia="Times New Roman" w:hAnsi="Times New Roman" w:cs="Times New Roman"/>
          <w:color w:val="000000"/>
          <w:sz w:val="24"/>
          <w:szCs w:val="24"/>
        </w:rPr>
        <w:t>.</w:t>
      </w:r>
    </w:p>
    <w:p w:rsidR="00432E38" w:rsidRPr="00E617DC" w:rsidRDefault="00432E38" w:rsidP="00432E38">
      <w:pPr>
        <w:shd w:val="clear" w:color="auto" w:fill="FFFFFF"/>
        <w:spacing w:before="100" w:beforeAutospacing="1" w:after="150" w:line="450" w:lineRule="atLeast"/>
        <w:ind w:left="6"/>
        <w:jc w:val="both"/>
        <w:outlineLvl w:val="1"/>
        <w:rPr>
          <w:rFonts w:ascii="Times New Roman" w:eastAsia="Times New Roman" w:hAnsi="Times New Roman" w:cs="Times New Roman"/>
          <w:b/>
          <w:bCs/>
          <w:color w:val="282828"/>
          <w:sz w:val="24"/>
          <w:szCs w:val="24"/>
        </w:rPr>
      </w:pPr>
      <w:r w:rsidRPr="00E617DC">
        <w:rPr>
          <w:rFonts w:ascii="Times New Roman" w:eastAsia="Times New Roman" w:hAnsi="Times New Roman" w:cs="Times New Roman"/>
          <w:b/>
          <w:bCs/>
          <w:color w:val="282828"/>
          <w:sz w:val="24"/>
          <w:szCs w:val="24"/>
        </w:rPr>
        <w:t>4. Tailor's Tacking:</w:t>
      </w:r>
    </w:p>
    <w:p w:rsidR="00432E38" w:rsidRPr="00E617DC" w:rsidRDefault="00432E38" w:rsidP="00432E3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 Start tacking using double thread of contrasting color, so that they can be easily seen. Tack through double layer of fabric along the seam lines using even stitches </w:t>
      </w:r>
      <w:proofErr w:type="gramStart"/>
      <w:r w:rsidRPr="00E617DC">
        <w:rPr>
          <w:rFonts w:ascii="Times New Roman" w:eastAsia="Times New Roman" w:hAnsi="Times New Roman" w:cs="Times New Roman"/>
          <w:color w:val="000000"/>
          <w:sz w:val="24"/>
          <w:szCs w:val="24"/>
        </w:rPr>
        <w:t>of  length</w:t>
      </w:r>
      <w:proofErr w:type="gramEnd"/>
      <w:r w:rsidRPr="00E617DC">
        <w:rPr>
          <w:rFonts w:ascii="Times New Roman" w:eastAsia="Times New Roman" w:hAnsi="Times New Roman" w:cs="Times New Roman"/>
          <w:color w:val="000000"/>
          <w:sz w:val="24"/>
          <w:szCs w:val="24"/>
        </w:rPr>
        <w:t xml:space="preserve"> apart, leave them as loop without pulling it tight. After completing, raise the upper layer of fabric slightly and clip the thread between the layers. So that the </w:t>
      </w:r>
      <w:r w:rsidR="00A85C1B" w:rsidRPr="00E617DC">
        <w:rPr>
          <w:rFonts w:ascii="Times New Roman" w:eastAsia="Times New Roman" w:hAnsi="Times New Roman" w:cs="Times New Roman"/>
          <w:color w:val="000000"/>
          <w:sz w:val="24"/>
          <w:szCs w:val="24"/>
        </w:rPr>
        <w:t>thread tufts</w:t>
      </w:r>
      <w:r w:rsidRPr="00E617DC">
        <w:rPr>
          <w:rFonts w:ascii="Times New Roman" w:eastAsia="Times New Roman" w:hAnsi="Times New Roman" w:cs="Times New Roman"/>
          <w:color w:val="000000"/>
          <w:sz w:val="24"/>
          <w:szCs w:val="24"/>
        </w:rPr>
        <w:t>, will remain on both the layers of fabric and remain as a guide line. This is especially used for marking details between patterns such as dart markings and pleat markings.</w:t>
      </w:r>
    </w:p>
    <w:p w:rsidR="00432E38" w:rsidRPr="00E617DC" w:rsidRDefault="00432E38" w:rsidP="00A01DB4">
      <w:pPr>
        <w:pStyle w:val="NoSpacing"/>
        <w:rPr>
          <w:sz w:val="24"/>
          <w:szCs w:val="24"/>
        </w:rPr>
      </w:pPr>
    </w:p>
    <w:p w:rsidR="00C8220A" w:rsidRPr="00E617DC" w:rsidRDefault="00104BBD" w:rsidP="00104BBD">
      <w:pPr>
        <w:pStyle w:val="NoSpacing"/>
        <w:tabs>
          <w:tab w:val="left" w:pos="930"/>
        </w:tabs>
        <w:rPr>
          <w:sz w:val="24"/>
          <w:szCs w:val="24"/>
        </w:rPr>
      </w:pPr>
      <w:r w:rsidRPr="00E617DC">
        <w:rPr>
          <w:sz w:val="24"/>
          <w:szCs w:val="24"/>
        </w:rPr>
        <w:tab/>
      </w:r>
    </w:p>
    <w:p w:rsidR="00A85C1B" w:rsidRPr="00E617DC" w:rsidRDefault="00A85C1B" w:rsidP="00A85C1B">
      <w:pPr>
        <w:pStyle w:val="NoSpacing"/>
        <w:rPr>
          <w:sz w:val="24"/>
          <w:szCs w:val="24"/>
        </w:rPr>
      </w:pPr>
      <w:r w:rsidRPr="00E617DC">
        <w:rPr>
          <w:sz w:val="24"/>
          <w:szCs w:val="24"/>
        </w:rPr>
        <w:t>STRATEGIES AND ACTIVITIES</w:t>
      </w:r>
    </w:p>
    <w:p w:rsidR="00A85C1B" w:rsidRPr="00E617DC" w:rsidRDefault="00A85C1B" w:rsidP="00A85C1B">
      <w:pPr>
        <w:pStyle w:val="NoSpacing"/>
        <w:rPr>
          <w:sz w:val="24"/>
          <w:szCs w:val="24"/>
        </w:rPr>
      </w:pPr>
      <w:r w:rsidRPr="00E617DC">
        <w:rPr>
          <w:sz w:val="24"/>
          <w:szCs w:val="24"/>
        </w:rPr>
        <w:t>STEP I; The Teacher revises the previous week lesson.</w:t>
      </w:r>
    </w:p>
    <w:p w:rsidR="00A85C1B" w:rsidRPr="00E617DC" w:rsidRDefault="00A85C1B" w:rsidP="00A85C1B">
      <w:pPr>
        <w:pStyle w:val="NoSpacing"/>
        <w:rPr>
          <w:sz w:val="24"/>
          <w:szCs w:val="24"/>
        </w:rPr>
      </w:pPr>
    </w:p>
    <w:p w:rsidR="00A85C1B" w:rsidRPr="00E617DC" w:rsidRDefault="00A85C1B" w:rsidP="00A85C1B">
      <w:pPr>
        <w:rPr>
          <w:sz w:val="24"/>
          <w:szCs w:val="24"/>
        </w:rPr>
      </w:pPr>
      <w:r w:rsidRPr="00E617DC">
        <w:rPr>
          <w:sz w:val="24"/>
          <w:szCs w:val="24"/>
        </w:rPr>
        <w:t>STEPII: The Teacher introduces the new topic.</w:t>
      </w:r>
    </w:p>
    <w:p w:rsidR="00A85C1B" w:rsidRPr="00E617DC" w:rsidRDefault="00A85C1B" w:rsidP="00A85C1B">
      <w:pPr>
        <w:rPr>
          <w:sz w:val="24"/>
          <w:szCs w:val="24"/>
        </w:rPr>
      </w:pPr>
      <w:r w:rsidRPr="00E617DC">
        <w:rPr>
          <w:sz w:val="24"/>
          <w:szCs w:val="24"/>
        </w:rPr>
        <w:t>STEP III: The Teacher explains the note in details.</w:t>
      </w:r>
    </w:p>
    <w:p w:rsidR="00A85C1B" w:rsidRPr="00E617DC" w:rsidRDefault="00A85C1B" w:rsidP="00A85C1B">
      <w:pPr>
        <w:rPr>
          <w:sz w:val="24"/>
          <w:szCs w:val="24"/>
        </w:rPr>
      </w:pPr>
      <w:r w:rsidRPr="00E617DC">
        <w:rPr>
          <w:sz w:val="24"/>
          <w:szCs w:val="24"/>
        </w:rPr>
        <w:t xml:space="preserve">STEPIV: The Teacher gives room for pupils to ask questions. </w:t>
      </w:r>
    </w:p>
    <w:p w:rsidR="00A85C1B" w:rsidRPr="00E617DC" w:rsidRDefault="00A85C1B" w:rsidP="00A85C1B">
      <w:pPr>
        <w:rPr>
          <w:sz w:val="24"/>
          <w:szCs w:val="24"/>
        </w:rPr>
      </w:pPr>
      <w:r w:rsidRPr="00E617DC">
        <w:rPr>
          <w:sz w:val="24"/>
          <w:szCs w:val="24"/>
        </w:rPr>
        <w:t>STEPV: The Teacher evaluates the pupils.</w:t>
      </w:r>
    </w:p>
    <w:p w:rsidR="00A85C1B" w:rsidRPr="00E617DC" w:rsidRDefault="00A85C1B" w:rsidP="00A85C1B">
      <w:pPr>
        <w:rPr>
          <w:sz w:val="24"/>
          <w:szCs w:val="24"/>
        </w:rPr>
      </w:pPr>
      <w:r w:rsidRPr="00E617DC">
        <w:rPr>
          <w:sz w:val="24"/>
          <w:szCs w:val="24"/>
        </w:rPr>
        <w:t>ASSESSMENT AND EVALUATION</w:t>
      </w:r>
    </w:p>
    <w:p w:rsidR="00A85C1B" w:rsidRPr="00E617DC" w:rsidRDefault="00A85C1B" w:rsidP="00A85C1B">
      <w:pPr>
        <w:pStyle w:val="NoSpacing"/>
        <w:rPr>
          <w:sz w:val="24"/>
          <w:szCs w:val="24"/>
        </w:rPr>
      </w:pPr>
      <w:r w:rsidRPr="00E617DC">
        <w:rPr>
          <w:sz w:val="24"/>
          <w:szCs w:val="24"/>
        </w:rPr>
        <w:t>1. Define stitches</w:t>
      </w:r>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ii. Name the types of stitches</w:t>
      </w:r>
    </w:p>
    <w:p w:rsidR="00A85C1B" w:rsidRPr="00E617DC" w:rsidRDefault="00A85C1B" w:rsidP="00A85C1B">
      <w:pPr>
        <w:pStyle w:val="NoSpacing"/>
        <w:rPr>
          <w:sz w:val="24"/>
          <w:szCs w:val="24"/>
        </w:rPr>
      </w:pPr>
    </w:p>
    <w:p w:rsidR="00A85C1B" w:rsidRPr="00E617DC" w:rsidRDefault="00A85C1B" w:rsidP="00A85C1B">
      <w:pPr>
        <w:rPr>
          <w:sz w:val="24"/>
          <w:szCs w:val="24"/>
        </w:rPr>
      </w:pPr>
      <w:r w:rsidRPr="00E617DC">
        <w:rPr>
          <w:sz w:val="24"/>
          <w:szCs w:val="24"/>
        </w:rPr>
        <w:t>iii. Explain the types of stitches</w:t>
      </w:r>
    </w:p>
    <w:p w:rsidR="00A85C1B" w:rsidRPr="00E617DC" w:rsidRDefault="00A85C1B" w:rsidP="00A85C1B">
      <w:pPr>
        <w:rPr>
          <w:sz w:val="24"/>
          <w:szCs w:val="24"/>
        </w:rPr>
      </w:pPr>
      <w:r w:rsidRPr="00E617DC">
        <w:rPr>
          <w:sz w:val="24"/>
          <w:szCs w:val="24"/>
        </w:rPr>
        <w:t>WRAP-</w:t>
      </w:r>
      <w:proofErr w:type="gramStart"/>
      <w:r w:rsidRPr="00E617DC">
        <w:rPr>
          <w:sz w:val="24"/>
          <w:szCs w:val="24"/>
        </w:rPr>
        <w:t>UP(</w:t>
      </w:r>
      <w:proofErr w:type="gramEnd"/>
      <w:r w:rsidRPr="00E617DC">
        <w:rPr>
          <w:sz w:val="24"/>
          <w:szCs w:val="24"/>
        </w:rPr>
        <w:t>CONCLUSION)</w:t>
      </w:r>
    </w:p>
    <w:p w:rsidR="00A85C1B" w:rsidRPr="00E617DC" w:rsidRDefault="00A85C1B" w:rsidP="00A85C1B">
      <w:pPr>
        <w:rPr>
          <w:sz w:val="24"/>
          <w:szCs w:val="24"/>
        </w:rPr>
      </w:pPr>
      <w:r w:rsidRPr="00E617DC">
        <w:rPr>
          <w:sz w:val="24"/>
          <w:szCs w:val="24"/>
        </w:rPr>
        <w:t>Teacher goes over the topic once again to enhance better understanding.</w:t>
      </w:r>
    </w:p>
    <w:p w:rsidR="00C8220A" w:rsidRPr="00E617DC" w:rsidRDefault="00A85C1B" w:rsidP="00A85C1B">
      <w:pPr>
        <w:rPr>
          <w:sz w:val="24"/>
          <w:szCs w:val="24"/>
        </w:rPr>
      </w:pPr>
      <w:r w:rsidRPr="00E617DC">
        <w:rPr>
          <w:sz w:val="24"/>
          <w:szCs w:val="24"/>
        </w:rPr>
        <w:t>ASSIGNMENT</w:t>
      </w:r>
    </w:p>
    <w:p w:rsidR="00A85C1B" w:rsidRPr="00E617DC" w:rsidRDefault="00A85C1B" w:rsidP="00A85C1B">
      <w:pPr>
        <w:rPr>
          <w:sz w:val="24"/>
          <w:szCs w:val="24"/>
        </w:rPr>
      </w:pPr>
      <w:r w:rsidRPr="00E617DC">
        <w:rPr>
          <w:sz w:val="24"/>
          <w:szCs w:val="24"/>
        </w:rPr>
        <w:t>List and explain the types of temporary stitches.</w:t>
      </w:r>
    </w:p>
    <w:p w:rsidR="00A85C1B" w:rsidRPr="00E617DC" w:rsidRDefault="00A85C1B" w:rsidP="00A85C1B">
      <w:pPr>
        <w:rPr>
          <w:sz w:val="24"/>
          <w:szCs w:val="24"/>
        </w:rPr>
      </w:pPr>
    </w:p>
    <w:p w:rsidR="00A85C1B" w:rsidRPr="00E617DC" w:rsidRDefault="00A85C1B" w:rsidP="00A85C1B">
      <w:pPr>
        <w:rPr>
          <w:sz w:val="24"/>
          <w:szCs w:val="24"/>
        </w:rPr>
      </w:pPr>
    </w:p>
    <w:p w:rsidR="00A85C1B" w:rsidRPr="00E617DC" w:rsidRDefault="00A85C1B" w:rsidP="00A85C1B">
      <w:pPr>
        <w:rPr>
          <w:sz w:val="24"/>
          <w:szCs w:val="24"/>
        </w:rPr>
      </w:pPr>
      <w:r w:rsidRPr="00E617DC">
        <w:rPr>
          <w:sz w:val="24"/>
          <w:szCs w:val="24"/>
        </w:rPr>
        <w:t>WEEK3</w:t>
      </w:r>
    </w:p>
    <w:p w:rsidR="00A85C1B" w:rsidRPr="00E617DC" w:rsidRDefault="00C24C97" w:rsidP="00A85C1B">
      <w:pPr>
        <w:rPr>
          <w:sz w:val="24"/>
          <w:szCs w:val="24"/>
        </w:rPr>
      </w:pPr>
      <w:r w:rsidRPr="00E617DC">
        <w:rPr>
          <w:sz w:val="24"/>
          <w:szCs w:val="24"/>
        </w:rPr>
        <w:t xml:space="preserve"> </w:t>
      </w:r>
      <w:r w:rsidR="00A85C1B" w:rsidRPr="00E617DC">
        <w:rPr>
          <w:sz w:val="24"/>
          <w:szCs w:val="24"/>
        </w:rPr>
        <w:t>TOPIC: SEWING BASIC STITCHES</w:t>
      </w:r>
    </w:p>
    <w:p w:rsidR="00A85C1B" w:rsidRPr="00E617DC" w:rsidRDefault="00A85C1B" w:rsidP="00A85C1B">
      <w:pPr>
        <w:pStyle w:val="NoSpacing"/>
        <w:rPr>
          <w:sz w:val="24"/>
          <w:szCs w:val="24"/>
        </w:rPr>
      </w:pPr>
      <w:r w:rsidRPr="00E617DC">
        <w:rPr>
          <w:sz w:val="24"/>
          <w:szCs w:val="24"/>
        </w:rPr>
        <w:t>SUBTOPIC: PERMANENT STITCHES</w:t>
      </w:r>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LEARNING OBJECTIVES: AT THE END OF THE LESSON, PUPILS SHOULD BE ABLE TO:</w:t>
      </w:r>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1. Define stitches</w:t>
      </w:r>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ii. Name the types of stitches</w:t>
      </w:r>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 xml:space="preserve">iii. Explain the types </w:t>
      </w:r>
      <w:proofErr w:type="gramStart"/>
      <w:r w:rsidRPr="00E617DC">
        <w:rPr>
          <w:sz w:val="24"/>
          <w:szCs w:val="24"/>
        </w:rPr>
        <w:t>Of</w:t>
      </w:r>
      <w:proofErr w:type="gramEnd"/>
      <w:r w:rsidRPr="00E617DC">
        <w:rPr>
          <w:sz w:val="24"/>
          <w:szCs w:val="24"/>
        </w:rPr>
        <w:t xml:space="preserve"> permanent stitches.</w:t>
      </w:r>
    </w:p>
    <w:p w:rsidR="00A85C1B" w:rsidRPr="00E617DC" w:rsidRDefault="00A85C1B" w:rsidP="00A85C1B">
      <w:pPr>
        <w:pStyle w:val="NoSpacing"/>
        <w:ind w:firstLine="720"/>
        <w:rPr>
          <w:sz w:val="24"/>
          <w:szCs w:val="24"/>
        </w:rPr>
      </w:pPr>
    </w:p>
    <w:p w:rsidR="00A85C1B" w:rsidRPr="00E617DC" w:rsidRDefault="00A85C1B" w:rsidP="00A85C1B">
      <w:pPr>
        <w:pStyle w:val="NoSpacing"/>
        <w:rPr>
          <w:sz w:val="24"/>
          <w:szCs w:val="24"/>
        </w:rPr>
      </w:pPr>
      <w:r w:rsidRPr="00E617DC">
        <w:rPr>
          <w:sz w:val="24"/>
          <w:szCs w:val="24"/>
        </w:rPr>
        <w:t>INSTRUCTIONAL MATERIALS:</w:t>
      </w:r>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 xml:space="preserve"> </w:t>
      </w:r>
      <w:proofErr w:type="gramStart"/>
      <w:r w:rsidRPr="00E617DC">
        <w:rPr>
          <w:sz w:val="24"/>
          <w:szCs w:val="24"/>
        </w:rPr>
        <w:t>A Chart showing different stitches.</w:t>
      </w:r>
      <w:proofErr w:type="gramEnd"/>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Piece of fabrics for sewing stitches</w:t>
      </w:r>
    </w:p>
    <w:p w:rsidR="00A85C1B" w:rsidRPr="00E617DC" w:rsidRDefault="00A85C1B" w:rsidP="00A85C1B">
      <w:pPr>
        <w:pStyle w:val="NoSpacing"/>
        <w:ind w:firstLine="720"/>
        <w:rPr>
          <w:sz w:val="24"/>
          <w:szCs w:val="24"/>
        </w:rPr>
      </w:pPr>
    </w:p>
    <w:p w:rsidR="00A85C1B" w:rsidRPr="00E617DC" w:rsidRDefault="00A85C1B" w:rsidP="00A85C1B">
      <w:pPr>
        <w:pStyle w:val="NoSpacing"/>
        <w:rPr>
          <w:sz w:val="24"/>
          <w:szCs w:val="24"/>
        </w:rPr>
      </w:pPr>
      <w:r w:rsidRPr="00E617DC">
        <w:rPr>
          <w:sz w:val="24"/>
          <w:szCs w:val="24"/>
        </w:rPr>
        <w:t>Tailor chalk, Fabrics, Measuring tape etc</w:t>
      </w:r>
    </w:p>
    <w:p w:rsidR="00A85C1B" w:rsidRPr="00E617DC" w:rsidRDefault="00A85C1B" w:rsidP="00A85C1B">
      <w:pPr>
        <w:pStyle w:val="NoSpacing"/>
        <w:rPr>
          <w:sz w:val="24"/>
          <w:szCs w:val="24"/>
        </w:rPr>
      </w:pPr>
    </w:p>
    <w:p w:rsidR="00A85C1B" w:rsidRPr="00E617DC" w:rsidRDefault="00A85C1B" w:rsidP="00A85C1B">
      <w:pPr>
        <w:pStyle w:val="NoSpacing"/>
        <w:rPr>
          <w:sz w:val="24"/>
          <w:szCs w:val="24"/>
        </w:rPr>
      </w:pPr>
      <w:r w:rsidRPr="00E617DC">
        <w:rPr>
          <w:sz w:val="24"/>
          <w:szCs w:val="24"/>
        </w:rPr>
        <w:t>RESOURCES AND MATERIALS:</w:t>
      </w:r>
    </w:p>
    <w:p w:rsidR="00F81AFA" w:rsidRPr="00E617DC" w:rsidRDefault="00F81AFA" w:rsidP="00A85C1B">
      <w:pPr>
        <w:rPr>
          <w:sz w:val="24"/>
          <w:szCs w:val="24"/>
        </w:rPr>
      </w:pPr>
    </w:p>
    <w:p w:rsidR="00A85C1B" w:rsidRPr="00E617DC" w:rsidRDefault="00A85C1B" w:rsidP="00A85C1B">
      <w:pPr>
        <w:rPr>
          <w:sz w:val="24"/>
          <w:szCs w:val="24"/>
        </w:rPr>
      </w:pPr>
      <w:r w:rsidRPr="00E617DC">
        <w:rPr>
          <w:sz w:val="24"/>
          <w:szCs w:val="24"/>
        </w:rPr>
        <w:t>Scheme of work</w:t>
      </w:r>
    </w:p>
    <w:p w:rsidR="00A85C1B" w:rsidRPr="00E617DC" w:rsidRDefault="00A85C1B" w:rsidP="00A85C1B">
      <w:pPr>
        <w:rPr>
          <w:sz w:val="24"/>
          <w:szCs w:val="24"/>
        </w:rPr>
      </w:pPr>
      <w:r w:rsidRPr="00E617DC">
        <w:rPr>
          <w:sz w:val="24"/>
          <w:szCs w:val="24"/>
        </w:rPr>
        <w:t>All relevant materials</w:t>
      </w:r>
    </w:p>
    <w:p w:rsidR="00A85C1B" w:rsidRPr="00E617DC" w:rsidRDefault="00A85C1B" w:rsidP="00A85C1B">
      <w:pPr>
        <w:rPr>
          <w:sz w:val="24"/>
          <w:szCs w:val="24"/>
        </w:rPr>
      </w:pPr>
      <w:r w:rsidRPr="00E617DC">
        <w:rPr>
          <w:sz w:val="24"/>
          <w:szCs w:val="24"/>
        </w:rPr>
        <w:t>9-Years Basic Education Curriculum</w:t>
      </w:r>
    </w:p>
    <w:p w:rsidR="00A85C1B" w:rsidRPr="00E617DC" w:rsidRDefault="00A85C1B" w:rsidP="00A85C1B">
      <w:pPr>
        <w:rPr>
          <w:sz w:val="24"/>
          <w:szCs w:val="24"/>
        </w:rPr>
      </w:pPr>
      <w:r w:rsidRPr="00E617DC">
        <w:rPr>
          <w:sz w:val="24"/>
          <w:szCs w:val="24"/>
        </w:rPr>
        <w:t>Online information</w:t>
      </w:r>
    </w:p>
    <w:p w:rsidR="00A85C1B" w:rsidRPr="00E617DC" w:rsidRDefault="00A85C1B" w:rsidP="00A85C1B">
      <w:pPr>
        <w:rPr>
          <w:sz w:val="24"/>
          <w:szCs w:val="24"/>
        </w:rPr>
      </w:pPr>
      <w:r w:rsidRPr="00E617DC">
        <w:rPr>
          <w:sz w:val="24"/>
          <w:szCs w:val="24"/>
        </w:rPr>
        <w:t>BUILDING BACKGROUND/CONNECTION TO PRIOR KNOWLEDGE: Pupils are familiar with the topic in their previous classes.</w:t>
      </w:r>
    </w:p>
    <w:p w:rsidR="00A85C1B" w:rsidRPr="00E617DC" w:rsidRDefault="00A85C1B" w:rsidP="00A85C1B">
      <w:pPr>
        <w:rPr>
          <w:sz w:val="24"/>
          <w:szCs w:val="24"/>
        </w:rPr>
      </w:pPr>
      <w:r w:rsidRPr="00E617DC">
        <w:rPr>
          <w:sz w:val="24"/>
          <w:szCs w:val="24"/>
        </w:rPr>
        <w:t>CONTENT OF THE LESSON</w:t>
      </w:r>
    </w:p>
    <w:p w:rsidR="00C24C97" w:rsidRPr="00E617DC" w:rsidRDefault="00C24C97" w:rsidP="00A01DB4">
      <w:pPr>
        <w:pStyle w:val="NoSpacing"/>
        <w:rPr>
          <w:sz w:val="24"/>
          <w:szCs w:val="24"/>
        </w:rPr>
      </w:pPr>
      <w:r w:rsidRPr="00E617DC">
        <w:rPr>
          <w:sz w:val="24"/>
          <w:szCs w:val="24"/>
        </w:rPr>
        <w:t xml:space="preserve"> </w:t>
      </w:r>
      <w:r w:rsidR="00A85C1B" w:rsidRPr="00E617DC">
        <w:rPr>
          <w:sz w:val="24"/>
          <w:szCs w:val="24"/>
        </w:rPr>
        <w:t xml:space="preserve"> </w:t>
      </w:r>
    </w:p>
    <w:p w:rsidR="00262059" w:rsidRPr="00E617DC" w:rsidRDefault="005F5D71" w:rsidP="005F5D71">
      <w:pPr>
        <w:pStyle w:val="NoSpacing"/>
        <w:rPr>
          <w:sz w:val="24"/>
          <w:szCs w:val="24"/>
        </w:rPr>
      </w:pPr>
      <w:r w:rsidRPr="00E617DC">
        <w:rPr>
          <w:sz w:val="24"/>
          <w:szCs w:val="24"/>
        </w:rPr>
        <w:t xml:space="preserve"> </w:t>
      </w:r>
      <w:r w:rsidR="00A85C1B" w:rsidRPr="00E617DC">
        <w:rPr>
          <w:sz w:val="24"/>
          <w:szCs w:val="24"/>
        </w:rPr>
        <w:t xml:space="preserve">   PERMANENT STITCHES</w:t>
      </w:r>
    </w:p>
    <w:p w:rsidR="00F81AFA" w:rsidRPr="00E617DC" w:rsidRDefault="00104BBD" w:rsidP="00104BBD">
      <w:pPr>
        <w:rPr>
          <w:sz w:val="24"/>
          <w:szCs w:val="24"/>
        </w:rPr>
      </w:pPr>
      <w:r w:rsidRPr="00E617DC">
        <w:rPr>
          <w:sz w:val="24"/>
          <w:szCs w:val="24"/>
        </w:rPr>
        <w:lastRenderedPageBreak/>
        <w:t xml:space="preserve">These stitches are made permanent on the fabric and need not be removed later like Temporary </w:t>
      </w:r>
      <w:r w:rsidR="00F81AFA" w:rsidRPr="00E617DC">
        <w:rPr>
          <w:sz w:val="24"/>
          <w:szCs w:val="24"/>
        </w:rPr>
        <w:t>stitches. The stitching works from left to right ‘taking a small stitch; then insert the needle at the end of the previous stitch; bringing it out beyond where the thread emerges. Continue always at the end of the previous stitch.</w:t>
      </w:r>
    </w:p>
    <w:p w:rsidR="00104BBD" w:rsidRPr="00E617DC" w:rsidRDefault="00104BBD" w:rsidP="00104BBD">
      <w:pPr>
        <w:rPr>
          <w:sz w:val="24"/>
          <w:szCs w:val="24"/>
        </w:rPr>
      </w:pPr>
      <w:r w:rsidRPr="00E617DC">
        <w:rPr>
          <w:sz w:val="24"/>
          <w:szCs w:val="24"/>
        </w:rPr>
        <w:t xml:space="preserve"> Some of permanent stitches are 1. Running stitch 2.Back stitch 3. Run and back stitch 4. </w:t>
      </w:r>
      <w:proofErr w:type="gramStart"/>
      <w:r w:rsidRPr="00E617DC">
        <w:rPr>
          <w:sz w:val="24"/>
          <w:szCs w:val="24"/>
        </w:rPr>
        <w:t>Hemming stitch 5.</w:t>
      </w:r>
      <w:proofErr w:type="gramEnd"/>
      <w:r w:rsidRPr="00E617DC">
        <w:rPr>
          <w:sz w:val="24"/>
          <w:szCs w:val="24"/>
        </w:rPr>
        <w:t xml:space="preserve"> </w:t>
      </w:r>
      <w:proofErr w:type="gramStart"/>
      <w:r w:rsidRPr="00E617DC">
        <w:rPr>
          <w:sz w:val="24"/>
          <w:szCs w:val="24"/>
        </w:rPr>
        <w:t>Whipping stitch.</w:t>
      </w:r>
      <w:proofErr w:type="gramEnd"/>
    </w:p>
    <w:p w:rsidR="00104BBD" w:rsidRPr="00E617DC" w:rsidRDefault="00104BBD" w:rsidP="005F5D71">
      <w:pPr>
        <w:pStyle w:val="NoSpacing"/>
        <w:rPr>
          <w:sz w:val="24"/>
          <w:szCs w:val="24"/>
        </w:rPr>
      </w:pPr>
    </w:p>
    <w:p w:rsidR="00262059" w:rsidRPr="00E617DC" w:rsidRDefault="00262059" w:rsidP="00262059">
      <w:pPr>
        <w:jc w:val="center"/>
        <w:rPr>
          <w:sz w:val="24"/>
          <w:szCs w:val="24"/>
        </w:rPr>
      </w:pPr>
      <w:r w:rsidRPr="00E617DC">
        <w:rPr>
          <w:noProof/>
          <w:sz w:val="24"/>
          <w:szCs w:val="24"/>
        </w:rPr>
        <w:drawing>
          <wp:inline distT="0" distB="0" distL="0" distR="0">
            <wp:extent cx="6096000" cy="3429000"/>
            <wp:effectExtent l="19050" t="0" r="0" b="0"/>
            <wp:docPr id="1" name="Picture 1" descr="permanent sti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manent stitches"/>
                    <pic:cNvPicPr>
                      <a:picLocks noChangeAspect="1" noChangeArrowheads="1"/>
                    </pic:cNvPicPr>
                  </pic:nvPicPr>
                  <pic:blipFill>
                    <a:blip r:embed="rId5"/>
                    <a:srcRect/>
                    <a:stretch>
                      <a:fillRect/>
                    </a:stretch>
                  </pic:blipFill>
                  <pic:spPr bwMode="auto">
                    <a:xfrm>
                      <a:off x="0" y="0"/>
                      <a:ext cx="6096000" cy="3429000"/>
                    </a:xfrm>
                    <a:prstGeom prst="rect">
                      <a:avLst/>
                    </a:prstGeom>
                    <a:noFill/>
                    <a:ln w="9525">
                      <a:noFill/>
                      <a:miter lim="800000"/>
                      <a:headEnd/>
                      <a:tailEnd/>
                    </a:ln>
                  </pic:spPr>
                </pic:pic>
              </a:graphicData>
            </a:graphic>
          </wp:inline>
        </w:drawing>
      </w:r>
    </w:p>
    <w:p w:rsidR="00262059" w:rsidRPr="00E617DC" w:rsidRDefault="00262059" w:rsidP="00F81AFA">
      <w:pPr>
        <w:pStyle w:val="Heading2"/>
        <w:tabs>
          <w:tab w:val="left" w:pos="3345"/>
        </w:tabs>
        <w:jc w:val="both"/>
        <w:rPr>
          <w:sz w:val="24"/>
          <w:szCs w:val="24"/>
        </w:rPr>
      </w:pPr>
      <w:ins w:id="0" w:author="Unknown">
        <w:r w:rsidRPr="00E617DC">
          <w:rPr>
            <w:sz w:val="24"/>
            <w:szCs w:val="24"/>
          </w:rPr>
          <w:t>1. Running Stitch:</w:t>
        </w:r>
      </w:ins>
      <w:r w:rsidR="00F81AFA" w:rsidRPr="00E617DC">
        <w:rPr>
          <w:sz w:val="24"/>
          <w:szCs w:val="24"/>
        </w:rPr>
        <w:t xml:space="preserve"> </w:t>
      </w:r>
      <w:ins w:id="1" w:author="Unknown">
        <w:r w:rsidRPr="00E617DC">
          <w:rPr>
            <w:sz w:val="24"/>
            <w:szCs w:val="24"/>
          </w:rPr>
          <w:t xml:space="preserve"> This is the simplest form of hand stitch which is used for permanent sewing stitched using same color thread. </w:t>
        </w:r>
        <w:proofErr w:type="spellStart"/>
        <w:r w:rsidRPr="00E617DC">
          <w:rPr>
            <w:sz w:val="24"/>
            <w:szCs w:val="24"/>
          </w:rPr>
          <w:t>Hand made</w:t>
        </w:r>
        <w:proofErr w:type="spellEnd"/>
        <w:r w:rsidRPr="00E617DC">
          <w:rPr>
            <w:sz w:val="24"/>
            <w:szCs w:val="24"/>
          </w:rPr>
          <w:t xml:space="preserve"> seams, darning, gathering and finishing edges can be done with this stitch. It is similar to even basting, but the stitches are much smaller, straight, fine and evenly spaced. It is comparatively easy and can be worked fast.</w:t>
        </w:r>
      </w:ins>
    </w:p>
    <w:p w:rsidR="005F5D71" w:rsidRPr="005F5D71" w:rsidRDefault="005F5D71" w:rsidP="005F5D71">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5F5D71">
        <w:rPr>
          <w:rFonts w:ascii="Times New Roman" w:eastAsia="Times New Roman" w:hAnsi="Times New Roman" w:cs="Times New Roman"/>
          <w:b/>
          <w:bCs/>
          <w:sz w:val="24"/>
          <w:szCs w:val="24"/>
        </w:rPr>
        <w:t xml:space="preserve">2. Back </w:t>
      </w:r>
      <w:r w:rsidR="00F81AFA" w:rsidRPr="00E617DC">
        <w:rPr>
          <w:rFonts w:ascii="Times New Roman" w:eastAsia="Times New Roman" w:hAnsi="Times New Roman" w:cs="Times New Roman"/>
          <w:b/>
          <w:bCs/>
          <w:sz w:val="24"/>
          <w:szCs w:val="24"/>
        </w:rPr>
        <w:t>stitch:</w:t>
      </w:r>
      <w:r w:rsidR="00F81AFA" w:rsidRPr="00E617DC">
        <w:rPr>
          <w:rFonts w:ascii="Times New Roman" w:eastAsia="Times New Roman" w:hAnsi="Times New Roman" w:cs="Times New Roman"/>
          <w:sz w:val="24"/>
          <w:szCs w:val="24"/>
        </w:rPr>
        <w:t xml:space="preserve"> </w:t>
      </w:r>
      <w:proofErr w:type="gramStart"/>
      <w:r w:rsidR="00F81AFA" w:rsidRPr="00E617DC">
        <w:rPr>
          <w:rFonts w:ascii="Times New Roman" w:eastAsia="Times New Roman" w:hAnsi="Times New Roman" w:cs="Times New Roman"/>
          <w:sz w:val="24"/>
          <w:szCs w:val="24"/>
        </w:rPr>
        <w:t>The</w:t>
      </w:r>
      <w:r w:rsidRPr="005F5D71">
        <w:rPr>
          <w:rFonts w:ascii="Times New Roman" w:eastAsia="Times New Roman" w:hAnsi="Times New Roman" w:cs="Times New Roman"/>
          <w:sz w:val="24"/>
          <w:szCs w:val="24"/>
        </w:rPr>
        <w:t xml:space="preserve"> is</w:t>
      </w:r>
      <w:proofErr w:type="gramEnd"/>
      <w:r w:rsidRPr="005F5D71">
        <w:rPr>
          <w:rFonts w:ascii="Times New Roman" w:eastAsia="Times New Roman" w:hAnsi="Times New Roman" w:cs="Times New Roman"/>
          <w:sz w:val="24"/>
          <w:szCs w:val="24"/>
        </w:rPr>
        <w:t xml:space="preserve"> strong and sometimes substituted for machine stitch. It takes much time. Care must be taken while stitching, since stitching is done on the right side of the fabric. On the wrong side of the fabric the stitch is similar to stem stitch. Stitches should be about 1/8' long on the Back Stitch right side. To make the back stitch, push needle up through the material at a point on the stitching line about 1/8' from its right end. Take a stitch inserting the needle 1/8' back of the thread at the beginning of the stitching line and bringing it out an equal distance in the front of the thread. Repeat this way, keeping stitches uniform in size and fairly firm.</w:t>
      </w:r>
    </w:p>
    <w:p w:rsidR="00262059" w:rsidRPr="00E617DC" w:rsidRDefault="00262059" w:rsidP="005F5D71">
      <w:pPr>
        <w:spacing w:before="100" w:beforeAutospacing="1" w:after="100" w:afterAutospacing="1"/>
        <w:jc w:val="both"/>
        <w:rPr>
          <w:ins w:id="2" w:author="Unknown"/>
          <w:sz w:val="24"/>
          <w:szCs w:val="24"/>
        </w:rPr>
      </w:pPr>
      <w:ins w:id="3" w:author="Unknown">
        <w:r w:rsidRPr="00E617DC">
          <w:rPr>
            <w:sz w:val="24"/>
            <w:szCs w:val="24"/>
          </w:rPr>
          <w:t>3. Run and back or Combination stitch:</w:t>
        </w:r>
      </w:ins>
      <w:r w:rsidR="00F81AFA" w:rsidRPr="00E617DC">
        <w:rPr>
          <w:sz w:val="24"/>
          <w:szCs w:val="24"/>
        </w:rPr>
        <w:t xml:space="preserve"> </w:t>
      </w:r>
      <w:ins w:id="4" w:author="Unknown">
        <w:r w:rsidRPr="00E617DC">
          <w:rPr>
            <w:sz w:val="24"/>
            <w:szCs w:val="24"/>
          </w:rPr>
          <w:t xml:space="preserve"> This stitch is similar to back stitch. This is used whose back stitch is not compulsory. A back stitch and two running stitches are combined and used for </w:t>
        </w:r>
        <w:r w:rsidRPr="00E617DC">
          <w:rPr>
            <w:sz w:val="24"/>
            <w:szCs w:val="24"/>
          </w:rPr>
          <w:lastRenderedPageBreak/>
          <w:t>working plain seam done by hand. This stitch is faster than back stitch and stronger than the running stitch.</w:t>
        </w:r>
      </w:ins>
    </w:p>
    <w:p w:rsidR="00262059" w:rsidRPr="00E617DC" w:rsidRDefault="00262059" w:rsidP="00262059">
      <w:pPr>
        <w:spacing w:before="100" w:beforeAutospacing="1" w:after="100" w:afterAutospacing="1"/>
        <w:jc w:val="both"/>
        <w:rPr>
          <w:ins w:id="5" w:author="Unknown"/>
          <w:sz w:val="24"/>
          <w:szCs w:val="24"/>
        </w:rPr>
      </w:pPr>
      <w:ins w:id="6" w:author="Unknown">
        <w:r w:rsidRPr="00E617DC">
          <w:rPr>
            <w:sz w:val="24"/>
            <w:szCs w:val="24"/>
          </w:rPr>
          <w:t> 4. Hemming stitch:</w:t>
        </w:r>
      </w:ins>
      <w:r w:rsidR="00F81AFA" w:rsidRPr="00E617DC">
        <w:rPr>
          <w:sz w:val="24"/>
          <w:szCs w:val="24"/>
        </w:rPr>
        <w:t xml:space="preserve"> </w:t>
      </w:r>
      <w:ins w:id="7" w:author="Unknown">
        <w:r w:rsidRPr="00E617DC">
          <w:rPr>
            <w:sz w:val="24"/>
            <w:szCs w:val="24"/>
          </w:rPr>
          <w:t xml:space="preserve">This is used to finish the raw edge of the garment usually referred as the hem. Hemming must be fine, evenly spaced and must be inconspicuous from the right side of the garment. Start the hem with a tiny knot and finish with the same. Hemming must be as invisible as possible on the right side. </w:t>
        </w:r>
        <w:proofErr w:type="gramStart"/>
        <w:r w:rsidRPr="00E617DC">
          <w:rPr>
            <w:sz w:val="24"/>
            <w:szCs w:val="24"/>
          </w:rPr>
          <w:t>Of the garment do slanting stitch on wrong side, close enough to hold the hem securely, picking one or two yarns of the fabric.</w:t>
        </w:r>
        <w:proofErr w:type="gramEnd"/>
        <w:r w:rsidRPr="00E617DC">
          <w:rPr>
            <w:sz w:val="24"/>
            <w:szCs w:val="24"/>
          </w:rPr>
          <w:t xml:space="preserve"> Usually this stitch is seen in all types of garments. Improperly hemmed garment may show problem as:</w:t>
        </w:r>
      </w:ins>
    </w:p>
    <w:p w:rsidR="00262059" w:rsidRPr="00E617DC" w:rsidRDefault="00262059" w:rsidP="00262059">
      <w:pPr>
        <w:spacing w:before="100" w:beforeAutospacing="1" w:after="100" w:afterAutospacing="1"/>
        <w:jc w:val="both"/>
        <w:rPr>
          <w:ins w:id="8" w:author="Unknown"/>
          <w:sz w:val="24"/>
          <w:szCs w:val="24"/>
        </w:rPr>
      </w:pPr>
      <w:ins w:id="9" w:author="Unknown">
        <w:r w:rsidRPr="00E617DC">
          <w:rPr>
            <w:sz w:val="24"/>
            <w:szCs w:val="24"/>
          </w:rPr>
          <w:t>Hemming stitch</w:t>
        </w:r>
      </w:ins>
    </w:p>
    <w:p w:rsidR="005F5D71" w:rsidRPr="00E617DC" w:rsidRDefault="00262059" w:rsidP="00262059">
      <w:pPr>
        <w:spacing w:before="100" w:beforeAutospacing="1" w:after="100" w:afterAutospacing="1"/>
        <w:jc w:val="both"/>
        <w:rPr>
          <w:sz w:val="24"/>
          <w:szCs w:val="24"/>
        </w:rPr>
      </w:pPr>
      <w:proofErr w:type="gramStart"/>
      <w:ins w:id="10" w:author="Unknown">
        <w:r w:rsidRPr="00E617DC">
          <w:rPr>
            <w:sz w:val="24"/>
            <w:szCs w:val="24"/>
          </w:rPr>
          <w:t>1.Stitches</w:t>
        </w:r>
        <w:proofErr w:type="gramEnd"/>
        <w:r w:rsidRPr="00E617DC">
          <w:rPr>
            <w:sz w:val="24"/>
            <w:szCs w:val="24"/>
          </w:rPr>
          <w:t xml:space="preserve"> straightly formed</w:t>
        </w:r>
      </w:ins>
    </w:p>
    <w:p w:rsidR="00262059" w:rsidRPr="00E617DC" w:rsidRDefault="00262059" w:rsidP="00262059">
      <w:pPr>
        <w:spacing w:before="100" w:beforeAutospacing="1" w:after="100" w:afterAutospacing="1"/>
        <w:jc w:val="both"/>
        <w:rPr>
          <w:ins w:id="11" w:author="Unknown"/>
          <w:sz w:val="24"/>
          <w:szCs w:val="24"/>
        </w:rPr>
      </w:pPr>
      <w:proofErr w:type="gramStart"/>
      <w:ins w:id="12" w:author="Unknown">
        <w:r w:rsidRPr="00E617DC">
          <w:rPr>
            <w:sz w:val="24"/>
            <w:szCs w:val="24"/>
          </w:rPr>
          <w:t>2.Puckered</w:t>
        </w:r>
        <w:proofErr w:type="gramEnd"/>
        <w:r w:rsidRPr="00E617DC">
          <w:rPr>
            <w:sz w:val="24"/>
            <w:szCs w:val="24"/>
          </w:rPr>
          <w:t xml:space="preserve"> hem</w:t>
        </w:r>
      </w:ins>
    </w:p>
    <w:p w:rsidR="00262059" w:rsidRPr="00E617DC" w:rsidRDefault="00262059" w:rsidP="00262059">
      <w:pPr>
        <w:spacing w:before="100" w:beforeAutospacing="1" w:after="100" w:afterAutospacing="1"/>
        <w:jc w:val="both"/>
        <w:rPr>
          <w:ins w:id="13" w:author="Unknown"/>
          <w:sz w:val="24"/>
          <w:szCs w:val="24"/>
        </w:rPr>
      </w:pPr>
      <w:proofErr w:type="gramStart"/>
      <w:ins w:id="14" w:author="Unknown">
        <w:r w:rsidRPr="00E617DC">
          <w:rPr>
            <w:sz w:val="24"/>
            <w:szCs w:val="24"/>
          </w:rPr>
          <w:t>3.Stitches</w:t>
        </w:r>
        <w:proofErr w:type="gramEnd"/>
        <w:r w:rsidRPr="00E617DC">
          <w:rPr>
            <w:sz w:val="24"/>
            <w:szCs w:val="24"/>
          </w:rPr>
          <w:t xml:space="preserve"> not evenly spaced</w:t>
        </w:r>
      </w:ins>
    </w:p>
    <w:p w:rsidR="00262059" w:rsidRPr="00E617DC" w:rsidRDefault="00262059" w:rsidP="00262059">
      <w:pPr>
        <w:spacing w:before="100" w:beforeAutospacing="1" w:after="100" w:afterAutospacing="1"/>
        <w:jc w:val="both"/>
        <w:rPr>
          <w:ins w:id="15" w:author="Unknown"/>
          <w:sz w:val="24"/>
          <w:szCs w:val="24"/>
        </w:rPr>
      </w:pPr>
      <w:ins w:id="16" w:author="Unknown">
        <w:r w:rsidRPr="00E617DC">
          <w:rPr>
            <w:sz w:val="24"/>
            <w:szCs w:val="24"/>
          </w:rPr>
          <w:t>4. Knot prominently shown on right side</w:t>
        </w:r>
      </w:ins>
    </w:p>
    <w:p w:rsidR="00262059" w:rsidRPr="00E617DC" w:rsidRDefault="00262059" w:rsidP="00262059">
      <w:pPr>
        <w:spacing w:before="100" w:beforeAutospacing="1" w:after="100" w:afterAutospacing="1"/>
        <w:jc w:val="both"/>
        <w:rPr>
          <w:ins w:id="17" w:author="Unknown"/>
          <w:sz w:val="24"/>
          <w:szCs w:val="24"/>
        </w:rPr>
      </w:pPr>
      <w:ins w:id="18" w:author="Unknown">
        <w:r w:rsidRPr="00E617DC">
          <w:rPr>
            <w:sz w:val="24"/>
            <w:szCs w:val="24"/>
          </w:rPr>
          <w:t>5. Attached thread shown on right side</w:t>
        </w:r>
      </w:ins>
    </w:p>
    <w:p w:rsidR="005F5D71" w:rsidRPr="00E617DC" w:rsidRDefault="00262059" w:rsidP="005F5D71">
      <w:pPr>
        <w:spacing w:before="100" w:beforeAutospacing="1" w:after="100" w:afterAutospacing="1"/>
        <w:jc w:val="both"/>
        <w:rPr>
          <w:sz w:val="24"/>
          <w:szCs w:val="24"/>
        </w:rPr>
      </w:pPr>
      <w:ins w:id="19" w:author="Unknown">
        <w:r w:rsidRPr="00E617DC">
          <w:rPr>
            <w:sz w:val="24"/>
            <w:szCs w:val="24"/>
          </w:rPr>
          <w:t>This stitch is used for finishing sleeve edges, handkerchief, skirt, hemline, neckline edges, piping, pillow covers and other edges also.</w:t>
        </w:r>
      </w:ins>
    </w:p>
    <w:p w:rsidR="00262059" w:rsidRPr="00E617DC" w:rsidRDefault="00262059" w:rsidP="005F5D71">
      <w:pPr>
        <w:spacing w:before="100" w:beforeAutospacing="1" w:after="100" w:afterAutospacing="1"/>
        <w:jc w:val="both"/>
        <w:rPr>
          <w:ins w:id="20" w:author="Unknown"/>
          <w:sz w:val="24"/>
          <w:szCs w:val="24"/>
        </w:rPr>
      </w:pPr>
      <w:ins w:id="21" w:author="Unknown">
        <w:r w:rsidRPr="00E617DC">
          <w:rPr>
            <w:sz w:val="24"/>
            <w:szCs w:val="24"/>
          </w:rPr>
          <w:t>5. Whipping stitch:</w:t>
        </w:r>
      </w:ins>
    </w:p>
    <w:p w:rsidR="00262059" w:rsidRPr="00E617DC" w:rsidRDefault="00262059" w:rsidP="00262059">
      <w:pPr>
        <w:spacing w:before="100" w:beforeAutospacing="1" w:after="100" w:afterAutospacing="1"/>
        <w:jc w:val="both"/>
        <w:rPr>
          <w:ins w:id="22" w:author="Unknown"/>
          <w:sz w:val="24"/>
          <w:szCs w:val="24"/>
        </w:rPr>
      </w:pPr>
      <w:ins w:id="23" w:author="Unknown">
        <w:r w:rsidRPr="00E617DC">
          <w:rPr>
            <w:sz w:val="24"/>
            <w:szCs w:val="24"/>
          </w:rPr>
          <w:t xml:space="preserve"> This stitch is used to finish raw edges of fabrics and also in sleeves, collar of kid's wear. The other name for this stitch is </w:t>
        </w:r>
        <w:proofErr w:type="spellStart"/>
        <w:r w:rsidRPr="00E617DC">
          <w:rPr>
            <w:sz w:val="24"/>
            <w:szCs w:val="24"/>
          </w:rPr>
          <w:t>overcasing</w:t>
        </w:r>
        <w:proofErr w:type="spellEnd"/>
        <w:r w:rsidRPr="00E617DC">
          <w:rPr>
            <w:sz w:val="24"/>
            <w:szCs w:val="24"/>
          </w:rPr>
          <w:t xml:space="preserve"> and rolled hem. Whipping produces slanting stitches taking stitches over the rolled fabric edge with needle in a straight position.</w:t>
        </w:r>
      </w:ins>
    </w:p>
    <w:p w:rsidR="00262059" w:rsidRPr="00E617DC" w:rsidRDefault="00262059" w:rsidP="00262059">
      <w:pPr>
        <w:spacing w:before="100" w:beforeAutospacing="1" w:after="100" w:afterAutospacing="1"/>
        <w:ind w:left="6"/>
        <w:jc w:val="both"/>
        <w:rPr>
          <w:ins w:id="24" w:author="Unknown"/>
          <w:sz w:val="24"/>
          <w:szCs w:val="24"/>
        </w:rPr>
      </w:pPr>
      <w:proofErr w:type="gramStart"/>
      <w:ins w:id="25" w:author="Unknown">
        <w:r w:rsidRPr="00E617DC">
          <w:rPr>
            <w:sz w:val="24"/>
            <w:szCs w:val="24"/>
          </w:rPr>
          <w:t>Do</w:t>
        </w:r>
        <w:proofErr w:type="gramEnd"/>
        <w:r w:rsidRPr="00E617DC">
          <w:rPr>
            <w:sz w:val="24"/>
            <w:szCs w:val="24"/>
          </w:rPr>
          <w:t xml:space="preserve"> stitching from right hand side of the fabric till the left end. After completing, start from the left end, inserting the needle on the same point where the stitch is already formed. Continue the same way from the left to right end. The finished fabric gives continuous 'X' shape stitches. On both the sides stitches appear similar in shape.</w:t>
        </w:r>
      </w:ins>
    </w:p>
    <w:p w:rsidR="005F5D71" w:rsidRPr="00E617DC" w:rsidRDefault="005F5D71" w:rsidP="005F5D71">
      <w:pPr>
        <w:pStyle w:val="Heading1"/>
        <w:rPr>
          <w:sz w:val="24"/>
          <w:szCs w:val="24"/>
        </w:rPr>
      </w:pPr>
      <w:r w:rsidRPr="00E617DC">
        <w:rPr>
          <w:sz w:val="24"/>
          <w:szCs w:val="24"/>
        </w:rPr>
        <w:lastRenderedPageBreak/>
        <w:t>Decorative Stitches</w:t>
      </w:r>
    </w:p>
    <w:p w:rsidR="005F5D71" w:rsidRPr="00E617DC" w:rsidRDefault="005F5D71" w:rsidP="005F5D71">
      <w:pPr>
        <w:jc w:val="center"/>
        <w:rPr>
          <w:sz w:val="24"/>
          <w:szCs w:val="24"/>
        </w:rPr>
      </w:pPr>
      <w:r w:rsidRPr="00E617DC">
        <w:rPr>
          <w:noProof/>
          <w:sz w:val="24"/>
          <w:szCs w:val="24"/>
        </w:rPr>
        <w:drawing>
          <wp:inline distT="0" distB="0" distL="0" distR="0">
            <wp:extent cx="6096000" cy="3429000"/>
            <wp:effectExtent l="19050" t="0" r="0" b="0"/>
            <wp:docPr id="10" name="Picture 10" descr="Decorative Sti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corative Stitches"/>
                    <pic:cNvPicPr>
                      <a:picLocks noChangeAspect="1" noChangeArrowheads="1"/>
                    </pic:cNvPicPr>
                  </pic:nvPicPr>
                  <pic:blipFill>
                    <a:blip r:embed="rId6"/>
                    <a:srcRect/>
                    <a:stretch>
                      <a:fillRect/>
                    </a:stretch>
                  </pic:blipFill>
                  <pic:spPr bwMode="auto">
                    <a:xfrm>
                      <a:off x="0" y="0"/>
                      <a:ext cx="6096000" cy="3429000"/>
                    </a:xfrm>
                    <a:prstGeom prst="rect">
                      <a:avLst/>
                    </a:prstGeom>
                    <a:noFill/>
                    <a:ln w="9525">
                      <a:noFill/>
                      <a:miter lim="800000"/>
                      <a:headEnd/>
                      <a:tailEnd/>
                    </a:ln>
                  </pic:spPr>
                </pic:pic>
              </a:graphicData>
            </a:graphic>
          </wp:inline>
        </w:drawing>
      </w:r>
    </w:p>
    <w:p w:rsidR="00A85C1B" w:rsidRPr="00E617DC" w:rsidRDefault="00A85C1B" w:rsidP="00A01DB4">
      <w:pPr>
        <w:pStyle w:val="NoSpacing"/>
        <w:rPr>
          <w:sz w:val="24"/>
          <w:szCs w:val="24"/>
        </w:rPr>
      </w:pPr>
    </w:p>
    <w:p w:rsidR="00A01DB4" w:rsidRPr="00E617DC" w:rsidRDefault="00A01DB4" w:rsidP="00A01DB4">
      <w:pPr>
        <w:pStyle w:val="NoSpacing"/>
        <w:rPr>
          <w:sz w:val="24"/>
          <w:szCs w:val="24"/>
        </w:rPr>
      </w:pPr>
    </w:p>
    <w:p w:rsidR="00104BBD" w:rsidRPr="00E617DC" w:rsidRDefault="00104BBD" w:rsidP="00104BBD">
      <w:pPr>
        <w:pStyle w:val="NoSpacing"/>
        <w:rPr>
          <w:sz w:val="24"/>
          <w:szCs w:val="24"/>
        </w:rPr>
      </w:pPr>
      <w:r w:rsidRPr="00E617DC">
        <w:rPr>
          <w:sz w:val="24"/>
          <w:szCs w:val="24"/>
        </w:rPr>
        <w:t>STRATEGIES AND ACTIVITIES</w:t>
      </w:r>
    </w:p>
    <w:p w:rsidR="00104BBD" w:rsidRPr="00E617DC" w:rsidRDefault="00104BBD" w:rsidP="00104BBD">
      <w:pPr>
        <w:pStyle w:val="NoSpacing"/>
        <w:rPr>
          <w:sz w:val="24"/>
          <w:szCs w:val="24"/>
        </w:rPr>
      </w:pPr>
      <w:r w:rsidRPr="00E617DC">
        <w:rPr>
          <w:sz w:val="24"/>
          <w:szCs w:val="24"/>
        </w:rPr>
        <w:t>STEP I; The Teacher revises the previous week lesson.</w:t>
      </w:r>
    </w:p>
    <w:p w:rsidR="00104BBD" w:rsidRPr="00E617DC" w:rsidRDefault="00104BBD" w:rsidP="00104BBD">
      <w:pPr>
        <w:pStyle w:val="NoSpacing"/>
        <w:rPr>
          <w:sz w:val="24"/>
          <w:szCs w:val="24"/>
        </w:rPr>
      </w:pPr>
    </w:p>
    <w:p w:rsidR="00104BBD" w:rsidRPr="00E617DC" w:rsidRDefault="00104BBD" w:rsidP="00104BBD">
      <w:pPr>
        <w:rPr>
          <w:sz w:val="24"/>
          <w:szCs w:val="24"/>
        </w:rPr>
      </w:pPr>
      <w:r w:rsidRPr="00E617DC">
        <w:rPr>
          <w:sz w:val="24"/>
          <w:szCs w:val="24"/>
        </w:rPr>
        <w:t>STEPII: The Teacher introduces the new topic.</w:t>
      </w:r>
    </w:p>
    <w:p w:rsidR="00104BBD" w:rsidRPr="00E617DC" w:rsidRDefault="00104BBD" w:rsidP="00104BBD">
      <w:pPr>
        <w:rPr>
          <w:sz w:val="24"/>
          <w:szCs w:val="24"/>
        </w:rPr>
      </w:pPr>
      <w:r w:rsidRPr="00E617DC">
        <w:rPr>
          <w:sz w:val="24"/>
          <w:szCs w:val="24"/>
        </w:rPr>
        <w:t>STEP III: The Teacher explains the note in details.</w:t>
      </w:r>
    </w:p>
    <w:p w:rsidR="00104BBD" w:rsidRPr="00E617DC" w:rsidRDefault="00104BBD" w:rsidP="00104BBD">
      <w:pPr>
        <w:rPr>
          <w:sz w:val="24"/>
          <w:szCs w:val="24"/>
        </w:rPr>
      </w:pPr>
      <w:r w:rsidRPr="00E617DC">
        <w:rPr>
          <w:sz w:val="24"/>
          <w:szCs w:val="24"/>
        </w:rPr>
        <w:t xml:space="preserve">STEPIV: The Teacher gives room for pupils to ask questions. </w:t>
      </w:r>
    </w:p>
    <w:p w:rsidR="00104BBD" w:rsidRPr="00E617DC" w:rsidRDefault="00104BBD" w:rsidP="00104BBD">
      <w:pPr>
        <w:rPr>
          <w:sz w:val="24"/>
          <w:szCs w:val="24"/>
        </w:rPr>
      </w:pPr>
      <w:r w:rsidRPr="00E617DC">
        <w:rPr>
          <w:sz w:val="24"/>
          <w:szCs w:val="24"/>
        </w:rPr>
        <w:t>STEPV: The Teacher evaluates the pupils.</w:t>
      </w:r>
    </w:p>
    <w:p w:rsidR="00104BBD" w:rsidRPr="00E617DC" w:rsidRDefault="00104BBD" w:rsidP="00104BBD">
      <w:pPr>
        <w:rPr>
          <w:sz w:val="24"/>
          <w:szCs w:val="24"/>
        </w:rPr>
      </w:pPr>
      <w:r w:rsidRPr="00E617DC">
        <w:rPr>
          <w:sz w:val="24"/>
          <w:szCs w:val="24"/>
        </w:rPr>
        <w:t>ASSESSMENT AND EVALUATION</w:t>
      </w:r>
    </w:p>
    <w:p w:rsidR="00104BBD" w:rsidRPr="00E617DC" w:rsidRDefault="00104BBD" w:rsidP="00104BBD">
      <w:pPr>
        <w:pStyle w:val="NoSpacing"/>
        <w:rPr>
          <w:sz w:val="24"/>
          <w:szCs w:val="24"/>
        </w:rPr>
      </w:pPr>
      <w:r w:rsidRPr="00E617DC">
        <w:rPr>
          <w:sz w:val="24"/>
          <w:szCs w:val="24"/>
        </w:rPr>
        <w:t>1. Define stitches</w:t>
      </w:r>
    </w:p>
    <w:p w:rsidR="00104BBD" w:rsidRPr="00E617DC" w:rsidRDefault="00104BBD" w:rsidP="00104BBD">
      <w:pPr>
        <w:pStyle w:val="NoSpacing"/>
        <w:rPr>
          <w:sz w:val="24"/>
          <w:szCs w:val="24"/>
        </w:rPr>
      </w:pPr>
    </w:p>
    <w:p w:rsidR="00104BBD" w:rsidRPr="00E617DC" w:rsidRDefault="00104BBD" w:rsidP="00104BBD">
      <w:pPr>
        <w:pStyle w:val="NoSpacing"/>
        <w:rPr>
          <w:sz w:val="24"/>
          <w:szCs w:val="24"/>
        </w:rPr>
      </w:pPr>
      <w:r w:rsidRPr="00E617DC">
        <w:rPr>
          <w:sz w:val="24"/>
          <w:szCs w:val="24"/>
        </w:rPr>
        <w:t>ii. Name the types of stitches</w:t>
      </w:r>
    </w:p>
    <w:p w:rsidR="00104BBD" w:rsidRPr="00E617DC" w:rsidRDefault="00104BBD" w:rsidP="00104BBD">
      <w:pPr>
        <w:pStyle w:val="NoSpacing"/>
        <w:rPr>
          <w:sz w:val="24"/>
          <w:szCs w:val="24"/>
        </w:rPr>
      </w:pPr>
    </w:p>
    <w:p w:rsidR="00104BBD" w:rsidRPr="00E617DC" w:rsidRDefault="00104BBD" w:rsidP="00104BBD">
      <w:pPr>
        <w:rPr>
          <w:sz w:val="24"/>
          <w:szCs w:val="24"/>
        </w:rPr>
      </w:pPr>
      <w:r w:rsidRPr="00E617DC">
        <w:rPr>
          <w:sz w:val="24"/>
          <w:szCs w:val="24"/>
        </w:rPr>
        <w:t>iii. Explain the types of Permanent stitches</w:t>
      </w:r>
    </w:p>
    <w:p w:rsidR="00104BBD" w:rsidRPr="00E617DC" w:rsidRDefault="00104BBD" w:rsidP="00104BBD">
      <w:pPr>
        <w:rPr>
          <w:sz w:val="24"/>
          <w:szCs w:val="24"/>
        </w:rPr>
      </w:pPr>
      <w:r w:rsidRPr="00E617DC">
        <w:rPr>
          <w:sz w:val="24"/>
          <w:szCs w:val="24"/>
        </w:rPr>
        <w:t>WRAP-</w:t>
      </w:r>
      <w:proofErr w:type="gramStart"/>
      <w:r w:rsidRPr="00E617DC">
        <w:rPr>
          <w:sz w:val="24"/>
          <w:szCs w:val="24"/>
        </w:rPr>
        <w:t>UP(</w:t>
      </w:r>
      <w:proofErr w:type="gramEnd"/>
      <w:r w:rsidRPr="00E617DC">
        <w:rPr>
          <w:sz w:val="24"/>
          <w:szCs w:val="24"/>
        </w:rPr>
        <w:t>CONCLUSION)</w:t>
      </w:r>
    </w:p>
    <w:p w:rsidR="00104BBD" w:rsidRPr="00E617DC" w:rsidRDefault="00104BBD" w:rsidP="00104BBD">
      <w:pPr>
        <w:rPr>
          <w:sz w:val="24"/>
          <w:szCs w:val="24"/>
        </w:rPr>
      </w:pPr>
      <w:r w:rsidRPr="00E617DC">
        <w:rPr>
          <w:sz w:val="24"/>
          <w:szCs w:val="24"/>
        </w:rPr>
        <w:t>Teacher goes over the topic once again to enhance better understanding.</w:t>
      </w:r>
    </w:p>
    <w:p w:rsidR="00F81AFA" w:rsidRPr="00E617DC" w:rsidRDefault="00104BBD" w:rsidP="00104BBD">
      <w:pPr>
        <w:pStyle w:val="NoSpacing"/>
        <w:rPr>
          <w:sz w:val="24"/>
          <w:szCs w:val="24"/>
        </w:rPr>
      </w:pPr>
      <w:r w:rsidRPr="00E617DC">
        <w:rPr>
          <w:sz w:val="24"/>
          <w:szCs w:val="24"/>
        </w:rPr>
        <w:lastRenderedPageBreak/>
        <w:t>ASSIGNMENT</w:t>
      </w:r>
    </w:p>
    <w:p w:rsidR="00104BBD" w:rsidRPr="00E617DC" w:rsidRDefault="00F81AFA" w:rsidP="00104BBD">
      <w:pPr>
        <w:pStyle w:val="NoSpacing"/>
        <w:rPr>
          <w:sz w:val="24"/>
          <w:szCs w:val="24"/>
        </w:rPr>
      </w:pPr>
      <w:r w:rsidRPr="00E617DC">
        <w:rPr>
          <w:sz w:val="24"/>
          <w:szCs w:val="24"/>
        </w:rPr>
        <w:t>1. Define</w:t>
      </w:r>
      <w:r w:rsidR="00104BBD" w:rsidRPr="00E617DC">
        <w:rPr>
          <w:sz w:val="24"/>
          <w:szCs w:val="24"/>
        </w:rPr>
        <w:t xml:space="preserve"> permanent stitches</w:t>
      </w:r>
    </w:p>
    <w:p w:rsidR="00104BBD" w:rsidRPr="00E617DC" w:rsidRDefault="00104BBD" w:rsidP="00104BBD">
      <w:pPr>
        <w:pStyle w:val="NoSpacing"/>
        <w:rPr>
          <w:sz w:val="24"/>
          <w:szCs w:val="24"/>
        </w:rPr>
      </w:pPr>
    </w:p>
    <w:p w:rsidR="00104BBD" w:rsidRPr="00E617DC" w:rsidRDefault="00104BBD" w:rsidP="00104BBD">
      <w:pPr>
        <w:pStyle w:val="NoSpacing"/>
        <w:rPr>
          <w:sz w:val="24"/>
          <w:szCs w:val="24"/>
        </w:rPr>
      </w:pPr>
      <w:r w:rsidRPr="00E617DC">
        <w:rPr>
          <w:sz w:val="24"/>
          <w:szCs w:val="24"/>
        </w:rPr>
        <w:t xml:space="preserve">2. </w:t>
      </w:r>
      <w:r w:rsidR="00F81AFA" w:rsidRPr="00E617DC">
        <w:rPr>
          <w:sz w:val="24"/>
          <w:szCs w:val="24"/>
        </w:rPr>
        <w:t>What</w:t>
      </w:r>
      <w:r w:rsidRPr="00E617DC">
        <w:rPr>
          <w:sz w:val="24"/>
          <w:szCs w:val="24"/>
        </w:rPr>
        <w:t xml:space="preserve"> are the guidelines for making permanent </w:t>
      </w:r>
      <w:proofErr w:type="gramStart"/>
      <w:r w:rsidRPr="00E617DC">
        <w:rPr>
          <w:sz w:val="24"/>
          <w:szCs w:val="24"/>
        </w:rPr>
        <w:t>stitches</w:t>
      </w:r>
      <w:proofErr w:type="gramEnd"/>
    </w:p>
    <w:p w:rsidR="00104BBD" w:rsidRPr="00E617DC" w:rsidRDefault="00104BBD" w:rsidP="00104BBD">
      <w:pPr>
        <w:pStyle w:val="NoSpacing"/>
        <w:rPr>
          <w:sz w:val="24"/>
          <w:szCs w:val="24"/>
        </w:rPr>
      </w:pPr>
    </w:p>
    <w:p w:rsidR="00104BBD" w:rsidRPr="00E617DC" w:rsidRDefault="00104BBD" w:rsidP="00104BBD">
      <w:pPr>
        <w:pStyle w:val="NoSpacing"/>
        <w:rPr>
          <w:sz w:val="24"/>
          <w:szCs w:val="24"/>
        </w:rPr>
      </w:pPr>
      <w:r w:rsidRPr="00E617DC">
        <w:rPr>
          <w:sz w:val="24"/>
          <w:szCs w:val="24"/>
        </w:rPr>
        <w:t xml:space="preserve">3. </w:t>
      </w:r>
      <w:r w:rsidR="00F81AFA" w:rsidRPr="00E617DC">
        <w:rPr>
          <w:sz w:val="24"/>
          <w:szCs w:val="24"/>
        </w:rPr>
        <w:t>Explain</w:t>
      </w:r>
      <w:r w:rsidRPr="00E617DC">
        <w:rPr>
          <w:sz w:val="24"/>
          <w:szCs w:val="24"/>
        </w:rPr>
        <w:t xml:space="preserve"> whipping and back stitches</w:t>
      </w:r>
    </w:p>
    <w:p w:rsidR="00104BBD" w:rsidRPr="00E617DC" w:rsidRDefault="00104BBD" w:rsidP="00104BBD">
      <w:pPr>
        <w:pStyle w:val="NoSpacing"/>
        <w:rPr>
          <w:sz w:val="24"/>
          <w:szCs w:val="24"/>
        </w:rPr>
      </w:pPr>
    </w:p>
    <w:p w:rsidR="00104BBD" w:rsidRPr="00E617DC" w:rsidRDefault="00104BBD" w:rsidP="00104BBD">
      <w:pPr>
        <w:pStyle w:val="NoSpacing"/>
        <w:rPr>
          <w:sz w:val="24"/>
          <w:szCs w:val="24"/>
        </w:rPr>
      </w:pPr>
    </w:p>
    <w:p w:rsidR="00104BBD" w:rsidRPr="00E617DC" w:rsidRDefault="00104BBD" w:rsidP="00104BBD">
      <w:pPr>
        <w:pStyle w:val="NoSpacing"/>
        <w:rPr>
          <w:sz w:val="24"/>
          <w:szCs w:val="24"/>
        </w:rPr>
      </w:pPr>
      <w:r w:rsidRPr="00E617DC">
        <w:rPr>
          <w:sz w:val="24"/>
          <w:szCs w:val="24"/>
        </w:rPr>
        <w:t xml:space="preserve"> </w:t>
      </w:r>
    </w:p>
    <w:p w:rsidR="00104BBD" w:rsidRPr="00E617DC" w:rsidRDefault="00104BBD" w:rsidP="00A01DB4">
      <w:pPr>
        <w:pStyle w:val="NoSpacing"/>
        <w:rPr>
          <w:sz w:val="24"/>
          <w:szCs w:val="24"/>
        </w:rPr>
      </w:pPr>
    </w:p>
    <w:p w:rsidR="00104BBD" w:rsidRPr="00E617DC" w:rsidRDefault="00104BBD" w:rsidP="00A01DB4">
      <w:pPr>
        <w:pStyle w:val="NoSpacing"/>
        <w:rPr>
          <w:sz w:val="24"/>
          <w:szCs w:val="24"/>
        </w:rPr>
      </w:pPr>
      <w:r w:rsidRPr="00E617DC">
        <w:rPr>
          <w:sz w:val="24"/>
          <w:szCs w:val="24"/>
        </w:rPr>
        <w:t>WEEK 4</w:t>
      </w:r>
    </w:p>
    <w:p w:rsidR="00F81AFA" w:rsidRPr="00E617DC" w:rsidRDefault="00F81AFA" w:rsidP="00F81AFA">
      <w:pPr>
        <w:rPr>
          <w:sz w:val="24"/>
          <w:szCs w:val="24"/>
        </w:rPr>
      </w:pPr>
      <w:r w:rsidRPr="00E617DC">
        <w:rPr>
          <w:sz w:val="24"/>
          <w:szCs w:val="24"/>
        </w:rPr>
        <w:t>TOPIC: SEWING BASIC STITCHES</w:t>
      </w:r>
    </w:p>
    <w:p w:rsidR="00F81AFA" w:rsidRPr="00E617DC" w:rsidRDefault="00F81AFA" w:rsidP="00F81AFA">
      <w:pPr>
        <w:pStyle w:val="NoSpacing"/>
        <w:rPr>
          <w:sz w:val="24"/>
          <w:szCs w:val="24"/>
        </w:rPr>
      </w:pPr>
      <w:r w:rsidRPr="00E617DC">
        <w:rPr>
          <w:sz w:val="24"/>
          <w:szCs w:val="24"/>
        </w:rPr>
        <w:t>SUBTOPIC</w:t>
      </w:r>
      <w:proofErr w:type="gramStart"/>
      <w:r w:rsidRPr="00E617DC">
        <w:rPr>
          <w:sz w:val="24"/>
          <w:szCs w:val="24"/>
        </w:rPr>
        <w:t>:PROCESS</w:t>
      </w:r>
      <w:proofErr w:type="gramEnd"/>
      <w:r w:rsidRPr="00E617DC">
        <w:rPr>
          <w:sz w:val="24"/>
          <w:szCs w:val="24"/>
        </w:rPr>
        <w:t xml:space="preserve"> OF BASIC  STITCHES</w:t>
      </w:r>
      <w:r w:rsidR="00567222" w:rsidRPr="00E617DC">
        <w:rPr>
          <w:sz w:val="24"/>
          <w:szCs w:val="24"/>
        </w:rPr>
        <w:t xml:space="preserve"> </w:t>
      </w:r>
    </w:p>
    <w:p w:rsidR="00F81AFA" w:rsidRPr="00E617DC" w:rsidRDefault="00F81AFA" w:rsidP="00F81AFA">
      <w:pPr>
        <w:pStyle w:val="NoSpacing"/>
        <w:rPr>
          <w:sz w:val="24"/>
          <w:szCs w:val="24"/>
        </w:rPr>
      </w:pPr>
    </w:p>
    <w:p w:rsidR="00F81AFA" w:rsidRPr="00E617DC" w:rsidRDefault="00F81AFA" w:rsidP="00F81AFA">
      <w:pPr>
        <w:pStyle w:val="NoSpacing"/>
        <w:rPr>
          <w:sz w:val="24"/>
          <w:szCs w:val="24"/>
        </w:rPr>
      </w:pPr>
      <w:r w:rsidRPr="00E617DC">
        <w:rPr>
          <w:sz w:val="24"/>
          <w:szCs w:val="24"/>
        </w:rPr>
        <w:t>LEARNING OBJECTIVES: AT THE END OF THE LESSON, PUPILS SHOULD BE ABLE TO:</w:t>
      </w:r>
    </w:p>
    <w:p w:rsidR="008D3B71" w:rsidRPr="00E617DC" w:rsidRDefault="008D3B71" w:rsidP="008D3B71">
      <w:pPr>
        <w:pStyle w:val="NoSpacing"/>
        <w:numPr>
          <w:ilvl w:val="0"/>
          <w:numId w:val="1"/>
        </w:numPr>
        <w:rPr>
          <w:sz w:val="24"/>
          <w:szCs w:val="24"/>
        </w:rPr>
      </w:pPr>
      <w:r w:rsidRPr="00E617DC">
        <w:rPr>
          <w:sz w:val="24"/>
          <w:szCs w:val="24"/>
        </w:rPr>
        <w:t>list the uses of permanent stitches</w:t>
      </w:r>
    </w:p>
    <w:p w:rsidR="008D3B71" w:rsidRPr="00E617DC" w:rsidRDefault="008D3B71" w:rsidP="008D3B71">
      <w:pPr>
        <w:pStyle w:val="NoSpacing"/>
        <w:numPr>
          <w:ilvl w:val="0"/>
          <w:numId w:val="1"/>
        </w:numPr>
        <w:rPr>
          <w:sz w:val="24"/>
          <w:szCs w:val="24"/>
        </w:rPr>
      </w:pPr>
      <w:r w:rsidRPr="00E617DC">
        <w:rPr>
          <w:sz w:val="24"/>
          <w:szCs w:val="24"/>
        </w:rPr>
        <w:t>list the uses of temporary stitches</w:t>
      </w:r>
    </w:p>
    <w:p w:rsidR="008D3B71" w:rsidRPr="00E617DC" w:rsidRDefault="008D3B71" w:rsidP="008D3B71">
      <w:pPr>
        <w:pStyle w:val="NoSpacing"/>
        <w:numPr>
          <w:ilvl w:val="0"/>
          <w:numId w:val="1"/>
        </w:numPr>
        <w:rPr>
          <w:sz w:val="24"/>
          <w:szCs w:val="24"/>
        </w:rPr>
      </w:pPr>
      <w:r w:rsidRPr="00E617DC">
        <w:rPr>
          <w:sz w:val="24"/>
          <w:szCs w:val="24"/>
        </w:rPr>
        <w:t>mention the process of basic stitches</w:t>
      </w:r>
    </w:p>
    <w:p w:rsidR="00F81AFA" w:rsidRPr="00E617DC" w:rsidRDefault="008D3B71" w:rsidP="008D3B71">
      <w:pPr>
        <w:pStyle w:val="NoSpacing"/>
        <w:tabs>
          <w:tab w:val="left" w:pos="1140"/>
        </w:tabs>
        <w:ind w:firstLine="720"/>
        <w:rPr>
          <w:sz w:val="24"/>
          <w:szCs w:val="24"/>
        </w:rPr>
      </w:pPr>
      <w:r w:rsidRPr="00E617DC">
        <w:rPr>
          <w:sz w:val="24"/>
          <w:szCs w:val="24"/>
        </w:rPr>
        <w:tab/>
      </w:r>
    </w:p>
    <w:p w:rsidR="00F81AFA" w:rsidRPr="00E617DC" w:rsidRDefault="00F81AFA" w:rsidP="00F81AFA">
      <w:pPr>
        <w:pStyle w:val="NoSpacing"/>
        <w:rPr>
          <w:sz w:val="24"/>
          <w:szCs w:val="24"/>
        </w:rPr>
      </w:pPr>
      <w:r w:rsidRPr="00E617DC">
        <w:rPr>
          <w:sz w:val="24"/>
          <w:szCs w:val="24"/>
        </w:rPr>
        <w:t>INSTRUCTIONAL MATERIALS:</w:t>
      </w:r>
    </w:p>
    <w:p w:rsidR="00F81AFA" w:rsidRPr="00E617DC" w:rsidRDefault="00F81AFA" w:rsidP="00F81AFA">
      <w:pPr>
        <w:pStyle w:val="NoSpacing"/>
        <w:rPr>
          <w:sz w:val="24"/>
          <w:szCs w:val="24"/>
        </w:rPr>
      </w:pPr>
    </w:p>
    <w:p w:rsidR="00F81AFA" w:rsidRPr="00E617DC" w:rsidRDefault="00F81AFA" w:rsidP="00F81AFA">
      <w:pPr>
        <w:pStyle w:val="NoSpacing"/>
        <w:rPr>
          <w:sz w:val="24"/>
          <w:szCs w:val="24"/>
        </w:rPr>
      </w:pPr>
      <w:r w:rsidRPr="00E617DC">
        <w:rPr>
          <w:sz w:val="24"/>
          <w:szCs w:val="24"/>
        </w:rPr>
        <w:t>Piece of fabrics for sewing stitches</w:t>
      </w:r>
    </w:p>
    <w:p w:rsidR="00F81AFA" w:rsidRPr="00E617DC" w:rsidRDefault="00F81AFA" w:rsidP="00F81AFA">
      <w:pPr>
        <w:pStyle w:val="NoSpacing"/>
        <w:ind w:firstLine="720"/>
        <w:rPr>
          <w:sz w:val="24"/>
          <w:szCs w:val="24"/>
        </w:rPr>
      </w:pPr>
    </w:p>
    <w:p w:rsidR="00F81AFA" w:rsidRPr="00E617DC" w:rsidRDefault="00F81AFA" w:rsidP="00F81AFA">
      <w:pPr>
        <w:pStyle w:val="NoSpacing"/>
        <w:rPr>
          <w:sz w:val="24"/>
          <w:szCs w:val="24"/>
        </w:rPr>
      </w:pPr>
      <w:r w:rsidRPr="00E617DC">
        <w:rPr>
          <w:sz w:val="24"/>
          <w:szCs w:val="24"/>
        </w:rPr>
        <w:t>Tailor chalk, Fabrics, Measuring tape etc</w:t>
      </w:r>
    </w:p>
    <w:p w:rsidR="00F81AFA" w:rsidRPr="00E617DC" w:rsidRDefault="00F81AFA" w:rsidP="00F81AFA">
      <w:pPr>
        <w:pStyle w:val="NoSpacing"/>
        <w:rPr>
          <w:sz w:val="24"/>
          <w:szCs w:val="24"/>
        </w:rPr>
      </w:pPr>
    </w:p>
    <w:p w:rsidR="00F81AFA" w:rsidRPr="00E617DC" w:rsidRDefault="00F81AFA" w:rsidP="00F81AFA">
      <w:pPr>
        <w:pStyle w:val="NoSpacing"/>
        <w:rPr>
          <w:sz w:val="24"/>
          <w:szCs w:val="24"/>
        </w:rPr>
      </w:pPr>
      <w:r w:rsidRPr="00E617DC">
        <w:rPr>
          <w:sz w:val="24"/>
          <w:szCs w:val="24"/>
        </w:rPr>
        <w:t>RESOURCES AND MATERIALS:</w:t>
      </w:r>
    </w:p>
    <w:p w:rsidR="00F81AFA" w:rsidRPr="00E617DC" w:rsidRDefault="00F81AFA" w:rsidP="00A3624C">
      <w:pPr>
        <w:tabs>
          <w:tab w:val="left" w:pos="2115"/>
        </w:tabs>
        <w:rPr>
          <w:sz w:val="24"/>
          <w:szCs w:val="24"/>
        </w:rPr>
      </w:pPr>
      <w:r w:rsidRPr="00E617DC">
        <w:rPr>
          <w:sz w:val="24"/>
          <w:szCs w:val="24"/>
        </w:rPr>
        <w:t>Scheme of work</w:t>
      </w:r>
      <w:r w:rsidR="00A3624C" w:rsidRPr="00E617DC">
        <w:rPr>
          <w:sz w:val="24"/>
          <w:szCs w:val="24"/>
        </w:rPr>
        <w:tab/>
      </w:r>
    </w:p>
    <w:p w:rsidR="00F81AFA" w:rsidRPr="00E617DC" w:rsidRDefault="00F81AFA" w:rsidP="00F81AFA">
      <w:pPr>
        <w:rPr>
          <w:sz w:val="24"/>
          <w:szCs w:val="24"/>
        </w:rPr>
      </w:pPr>
      <w:r w:rsidRPr="00E617DC">
        <w:rPr>
          <w:sz w:val="24"/>
          <w:szCs w:val="24"/>
        </w:rPr>
        <w:t>All relevant materials</w:t>
      </w:r>
    </w:p>
    <w:p w:rsidR="00F81AFA" w:rsidRPr="00E617DC" w:rsidRDefault="00F81AFA" w:rsidP="00F81AFA">
      <w:pPr>
        <w:rPr>
          <w:sz w:val="24"/>
          <w:szCs w:val="24"/>
        </w:rPr>
      </w:pPr>
      <w:r w:rsidRPr="00E617DC">
        <w:rPr>
          <w:sz w:val="24"/>
          <w:szCs w:val="24"/>
        </w:rPr>
        <w:t>9-Years Basic Education Curriculum</w:t>
      </w:r>
    </w:p>
    <w:p w:rsidR="00F81AFA" w:rsidRPr="00E617DC" w:rsidRDefault="00F81AFA" w:rsidP="00F81AFA">
      <w:pPr>
        <w:rPr>
          <w:sz w:val="24"/>
          <w:szCs w:val="24"/>
        </w:rPr>
      </w:pPr>
      <w:r w:rsidRPr="00E617DC">
        <w:rPr>
          <w:sz w:val="24"/>
          <w:szCs w:val="24"/>
        </w:rPr>
        <w:t>Online information</w:t>
      </w:r>
    </w:p>
    <w:p w:rsidR="00F81AFA" w:rsidRPr="00E617DC" w:rsidRDefault="00F81AFA" w:rsidP="00F81AFA">
      <w:pPr>
        <w:rPr>
          <w:sz w:val="24"/>
          <w:szCs w:val="24"/>
        </w:rPr>
      </w:pPr>
      <w:r w:rsidRPr="00E617DC">
        <w:rPr>
          <w:sz w:val="24"/>
          <w:szCs w:val="24"/>
        </w:rPr>
        <w:t>BUILDING BACKGROUND/CONNECTION TO PRIOR KNOWLEDGE: Pupils are familiar with the topic in their previous classes.</w:t>
      </w:r>
    </w:p>
    <w:p w:rsidR="00F81AFA" w:rsidRPr="00E617DC" w:rsidRDefault="00F81AFA" w:rsidP="00F81AFA">
      <w:pPr>
        <w:rPr>
          <w:sz w:val="24"/>
          <w:szCs w:val="24"/>
        </w:rPr>
      </w:pPr>
      <w:r w:rsidRPr="00E617DC">
        <w:rPr>
          <w:sz w:val="24"/>
          <w:szCs w:val="24"/>
        </w:rPr>
        <w:t>CONTENT OF THE LESSON</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PROCESS OF BASIC STITCHES</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1. Even tacking</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2. Uneven tacking</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lastRenderedPageBreak/>
        <w:t>3. Diagonal tacking</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4. Tailor's tacking</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b/>
          <w:bCs/>
          <w:color w:val="282828"/>
          <w:sz w:val="24"/>
          <w:szCs w:val="24"/>
        </w:rPr>
        <w:t>1. Even Tacking:</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 Use a thin needle and start the stitch with a knot. The stitches are of equal length </w:t>
      </w:r>
      <w:proofErr w:type="gramStart"/>
      <w:r w:rsidRPr="00E617DC">
        <w:rPr>
          <w:rFonts w:ascii="Times New Roman" w:eastAsia="Times New Roman" w:hAnsi="Times New Roman" w:cs="Times New Roman"/>
          <w:color w:val="000000"/>
          <w:sz w:val="24"/>
          <w:szCs w:val="24"/>
        </w:rPr>
        <w:t>about  on</w:t>
      </w:r>
      <w:proofErr w:type="gramEnd"/>
      <w:r w:rsidRPr="00E617DC">
        <w:rPr>
          <w:rFonts w:ascii="Times New Roman" w:eastAsia="Times New Roman" w:hAnsi="Times New Roman" w:cs="Times New Roman"/>
          <w:color w:val="000000"/>
          <w:sz w:val="24"/>
          <w:szCs w:val="24"/>
        </w:rPr>
        <w:t xml:space="preserve"> both sides of the material. Much number of longer stitches can be done at a time. This is used for tacking seams &amp; other details which must be held securely.</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w:t>
      </w:r>
      <w:r w:rsidRPr="00E617DC">
        <w:rPr>
          <w:rFonts w:ascii="Times New Roman" w:eastAsia="Times New Roman" w:hAnsi="Times New Roman" w:cs="Times New Roman"/>
          <w:b/>
          <w:bCs/>
          <w:color w:val="282828"/>
          <w:sz w:val="24"/>
          <w:szCs w:val="24"/>
        </w:rPr>
        <w:t>2. Uneven Tacking:</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 In this, the stitches on the upper side </w:t>
      </w:r>
      <w:proofErr w:type="gramStart"/>
      <w:r w:rsidRPr="00E617DC">
        <w:rPr>
          <w:rFonts w:ascii="Times New Roman" w:eastAsia="Times New Roman" w:hAnsi="Times New Roman" w:cs="Times New Roman"/>
          <w:color w:val="000000"/>
          <w:sz w:val="24"/>
          <w:szCs w:val="24"/>
        </w:rPr>
        <w:t>is  or</w:t>
      </w:r>
      <w:proofErr w:type="gramEnd"/>
      <w:r w:rsidRPr="00E617DC">
        <w:rPr>
          <w:rFonts w:ascii="Times New Roman" w:eastAsia="Times New Roman" w:hAnsi="Times New Roman" w:cs="Times New Roman"/>
          <w:color w:val="000000"/>
          <w:sz w:val="24"/>
          <w:szCs w:val="24"/>
        </w:rPr>
        <w:t xml:space="preserve"> at least twice that on the underside. This stitch can be used for longer folds &amp; seams. This is comparatively stronger than even tacking. Use this type of tacking as a guideline or where there is little or no strain.</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w:t>
      </w:r>
      <w:r w:rsidRPr="00E617DC">
        <w:rPr>
          <w:rFonts w:ascii="Times New Roman" w:eastAsia="Times New Roman" w:hAnsi="Times New Roman" w:cs="Times New Roman"/>
          <w:b/>
          <w:bCs/>
          <w:color w:val="282828"/>
          <w:sz w:val="24"/>
          <w:szCs w:val="24"/>
        </w:rPr>
        <w:t>3. Diagonal Tacking:</w:t>
      </w:r>
    </w:p>
    <w:p w:rsidR="00104BBD" w:rsidRPr="00E617DC" w:rsidRDefault="00104BBD" w:rsidP="00104BBD">
      <w:pPr>
        <w:shd w:val="clear" w:color="auto" w:fill="FFFFFF"/>
        <w:spacing w:before="100" w:beforeAutospacing="1" w:after="150" w:line="450" w:lineRule="atLeast"/>
        <w:jc w:val="both"/>
        <w:outlineLvl w:val="1"/>
        <w:rPr>
          <w:rFonts w:ascii="Times New Roman" w:eastAsia="Times New Roman" w:hAnsi="Times New Roman" w:cs="Times New Roman"/>
          <w:b/>
          <w:bCs/>
          <w:color w:val="282828"/>
          <w:sz w:val="24"/>
          <w:szCs w:val="24"/>
        </w:rPr>
      </w:pPr>
      <w:r w:rsidRPr="00E617DC">
        <w:rPr>
          <w:rFonts w:ascii="Times New Roman" w:eastAsia="Times New Roman" w:hAnsi="Times New Roman" w:cs="Times New Roman"/>
          <w:color w:val="000000"/>
          <w:sz w:val="24"/>
          <w:szCs w:val="24"/>
        </w:rPr>
        <w:t>While attaching two or more layer of fabrics this type of stitch is made about apart before making machine stitch.</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Work stitches through the material at right angles to the fabric edge so that a diagonal or slanting stitch in made on the upper side and a vertical stitch is made on the </w:t>
      </w:r>
      <w:proofErr w:type="spellStart"/>
      <w:r w:rsidRPr="00E617DC">
        <w:rPr>
          <w:rFonts w:ascii="Times New Roman" w:eastAsia="Times New Roman" w:hAnsi="Times New Roman" w:cs="Times New Roman"/>
          <w:color w:val="000000"/>
          <w:sz w:val="24"/>
          <w:szCs w:val="24"/>
        </w:rPr>
        <w:t>under side</w:t>
      </w:r>
      <w:proofErr w:type="spellEnd"/>
      <w:r w:rsidRPr="00E617DC">
        <w:rPr>
          <w:rFonts w:ascii="Times New Roman" w:eastAsia="Times New Roman" w:hAnsi="Times New Roman" w:cs="Times New Roman"/>
          <w:color w:val="000000"/>
          <w:sz w:val="24"/>
          <w:szCs w:val="24"/>
        </w:rPr>
        <w:t>.</w:t>
      </w:r>
    </w:p>
    <w:p w:rsidR="00104BBD" w:rsidRPr="00E617DC" w:rsidRDefault="00104BBD" w:rsidP="00104BBD">
      <w:pPr>
        <w:shd w:val="clear" w:color="auto" w:fill="FFFFFF"/>
        <w:spacing w:before="100" w:beforeAutospacing="1" w:after="150" w:line="450" w:lineRule="atLeast"/>
        <w:ind w:left="6"/>
        <w:jc w:val="both"/>
        <w:outlineLvl w:val="1"/>
        <w:rPr>
          <w:rFonts w:ascii="Times New Roman" w:eastAsia="Times New Roman" w:hAnsi="Times New Roman" w:cs="Times New Roman"/>
          <w:b/>
          <w:bCs/>
          <w:color w:val="282828"/>
          <w:sz w:val="24"/>
          <w:szCs w:val="24"/>
        </w:rPr>
      </w:pPr>
      <w:r w:rsidRPr="00E617DC">
        <w:rPr>
          <w:rFonts w:ascii="Times New Roman" w:eastAsia="Times New Roman" w:hAnsi="Times New Roman" w:cs="Times New Roman"/>
          <w:b/>
          <w:bCs/>
          <w:color w:val="282828"/>
          <w:sz w:val="24"/>
          <w:szCs w:val="24"/>
        </w:rPr>
        <w:t>4. Tailor's Tacking:</w:t>
      </w:r>
    </w:p>
    <w:p w:rsidR="00104BBD" w:rsidRPr="00E617DC" w:rsidRDefault="00104BBD"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 xml:space="preserve"> Start tacking using double thread of contrasting color, so that they can be easily seen. Tack through double layer of fabric along the seam lines using even stitches </w:t>
      </w:r>
      <w:proofErr w:type="gramStart"/>
      <w:r w:rsidRPr="00E617DC">
        <w:rPr>
          <w:rFonts w:ascii="Times New Roman" w:eastAsia="Times New Roman" w:hAnsi="Times New Roman" w:cs="Times New Roman"/>
          <w:color w:val="000000"/>
          <w:sz w:val="24"/>
          <w:szCs w:val="24"/>
        </w:rPr>
        <w:t>of  length</w:t>
      </w:r>
      <w:proofErr w:type="gramEnd"/>
      <w:r w:rsidRPr="00E617DC">
        <w:rPr>
          <w:rFonts w:ascii="Times New Roman" w:eastAsia="Times New Roman" w:hAnsi="Times New Roman" w:cs="Times New Roman"/>
          <w:color w:val="000000"/>
          <w:sz w:val="24"/>
          <w:szCs w:val="24"/>
        </w:rPr>
        <w:t xml:space="preserve"> apart, leave them as loop without pulling it tight. After completing, raise the upper layer of fabric slightly and clip the thread between the layers. So that the thread tufts, will remain on both the layers of fabric and remain as a guide line. This is especially used for marking details between patterns such as dart markings and pleat markings.</w:t>
      </w:r>
    </w:p>
    <w:p w:rsidR="00567222" w:rsidRPr="00E617DC" w:rsidRDefault="00567222" w:rsidP="00104BB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USES OF PERMANENT AND TEMPORARY STITCHES</w:t>
      </w:r>
    </w:p>
    <w:p w:rsidR="005F5D71" w:rsidRPr="00E617DC" w:rsidRDefault="00567222" w:rsidP="0056722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PERMANENT STITCHES</w:t>
      </w:r>
    </w:p>
    <w:p w:rsidR="00567222" w:rsidRPr="00E617DC" w:rsidRDefault="008D3B71" w:rsidP="0056722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1. It can be used as decorative stitches</w:t>
      </w:r>
    </w:p>
    <w:p w:rsidR="008D3B71" w:rsidRPr="00E617DC" w:rsidRDefault="008D3B71" w:rsidP="0056722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2. It can be used to sew fabrics permanently</w:t>
      </w:r>
    </w:p>
    <w:p w:rsidR="008D3B71" w:rsidRPr="00E617DC" w:rsidRDefault="008D3B71" w:rsidP="0056722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3. It can be used to hold down gown hem</w:t>
      </w:r>
    </w:p>
    <w:p w:rsidR="008D3B71" w:rsidRPr="00E617DC" w:rsidRDefault="008D3B71" w:rsidP="0056722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TEMPORARY STITCHES</w:t>
      </w:r>
    </w:p>
    <w:p w:rsidR="008D3B71" w:rsidRPr="00E617DC" w:rsidRDefault="008D3B71" w:rsidP="0056722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lastRenderedPageBreak/>
        <w:t>1. It can be used to hold side seam</w:t>
      </w:r>
    </w:p>
    <w:p w:rsidR="008D3B71" w:rsidRPr="00E617DC" w:rsidRDefault="008D3B71" w:rsidP="0056722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E617DC">
        <w:rPr>
          <w:rFonts w:ascii="Times New Roman" w:eastAsia="Times New Roman" w:hAnsi="Times New Roman" w:cs="Times New Roman"/>
          <w:color w:val="000000"/>
          <w:sz w:val="24"/>
          <w:szCs w:val="24"/>
        </w:rPr>
        <w:t>2. To make gathers on fabrics</w:t>
      </w:r>
    </w:p>
    <w:p w:rsidR="008D3B71" w:rsidRPr="00E617DC" w:rsidRDefault="008D3B71" w:rsidP="00567222">
      <w:pPr>
        <w:shd w:val="clear" w:color="auto" w:fill="FFFFFF"/>
        <w:spacing w:before="100" w:beforeAutospacing="1" w:after="100" w:afterAutospacing="1" w:line="240" w:lineRule="auto"/>
        <w:jc w:val="both"/>
        <w:rPr>
          <w:sz w:val="24"/>
          <w:szCs w:val="24"/>
        </w:rPr>
      </w:pPr>
      <w:r w:rsidRPr="00E617DC">
        <w:rPr>
          <w:rFonts w:ascii="Times New Roman" w:eastAsia="Times New Roman" w:hAnsi="Times New Roman" w:cs="Times New Roman"/>
          <w:color w:val="000000"/>
          <w:sz w:val="24"/>
          <w:szCs w:val="24"/>
        </w:rPr>
        <w:t>3. To hold materials in position temporarily</w:t>
      </w:r>
    </w:p>
    <w:p w:rsidR="005F5D71" w:rsidRPr="00E617DC" w:rsidRDefault="005F5D71" w:rsidP="00A01DB4">
      <w:pPr>
        <w:pStyle w:val="NoSpacing"/>
        <w:rPr>
          <w:sz w:val="24"/>
          <w:szCs w:val="24"/>
        </w:rPr>
      </w:pPr>
    </w:p>
    <w:p w:rsidR="008D3B71" w:rsidRPr="00E617DC" w:rsidRDefault="008D3B71" w:rsidP="008D3B71">
      <w:pPr>
        <w:pStyle w:val="NoSpacing"/>
        <w:rPr>
          <w:sz w:val="24"/>
          <w:szCs w:val="24"/>
        </w:rPr>
      </w:pPr>
      <w:r w:rsidRPr="00E617DC">
        <w:rPr>
          <w:sz w:val="24"/>
          <w:szCs w:val="24"/>
        </w:rPr>
        <w:t>STRATEGIES AND ACTIVITIES</w:t>
      </w:r>
    </w:p>
    <w:p w:rsidR="008D3B71" w:rsidRPr="00E617DC" w:rsidRDefault="008D3B71" w:rsidP="008D3B71">
      <w:pPr>
        <w:pStyle w:val="NoSpacing"/>
        <w:rPr>
          <w:sz w:val="24"/>
          <w:szCs w:val="24"/>
        </w:rPr>
      </w:pPr>
      <w:r w:rsidRPr="00E617DC">
        <w:rPr>
          <w:sz w:val="24"/>
          <w:szCs w:val="24"/>
        </w:rPr>
        <w:t>STEP I; The Teacher revises the previous week lesson.</w:t>
      </w:r>
    </w:p>
    <w:p w:rsidR="008D3B71" w:rsidRPr="00E617DC" w:rsidRDefault="008D3B71" w:rsidP="008D3B71">
      <w:pPr>
        <w:pStyle w:val="NoSpacing"/>
        <w:rPr>
          <w:sz w:val="24"/>
          <w:szCs w:val="24"/>
        </w:rPr>
      </w:pPr>
    </w:p>
    <w:p w:rsidR="008D3B71" w:rsidRPr="00E617DC" w:rsidRDefault="008D3B71" w:rsidP="008D3B71">
      <w:pPr>
        <w:rPr>
          <w:sz w:val="24"/>
          <w:szCs w:val="24"/>
        </w:rPr>
      </w:pPr>
      <w:r w:rsidRPr="00E617DC">
        <w:rPr>
          <w:sz w:val="24"/>
          <w:szCs w:val="24"/>
        </w:rPr>
        <w:t>STEPII: The Teacher introduces the new topic.</w:t>
      </w:r>
    </w:p>
    <w:p w:rsidR="008D3B71" w:rsidRPr="00E617DC" w:rsidRDefault="008D3B71" w:rsidP="008D3B71">
      <w:pPr>
        <w:rPr>
          <w:sz w:val="24"/>
          <w:szCs w:val="24"/>
        </w:rPr>
      </w:pPr>
      <w:r w:rsidRPr="00E617DC">
        <w:rPr>
          <w:sz w:val="24"/>
          <w:szCs w:val="24"/>
        </w:rPr>
        <w:t>STEP III: The Teacher explains the note in details.</w:t>
      </w:r>
    </w:p>
    <w:p w:rsidR="008D3B71" w:rsidRPr="00E617DC" w:rsidRDefault="008D3B71" w:rsidP="008D3B71">
      <w:pPr>
        <w:rPr>
          <w:sz w:val="24"/>
          <w:szCs w:val="24"/>
        </w:rPr>
      </w:pPr>
      <w:r w:rsidRPr="00E617DC">
        <w:rPr>
          <w:sz w:val="24"/>
          <w:szCs w:val="24"/>
        </w:rPr>
        <w:t xml:space="preserve">STEPIV: The Teacher gives room for pupils to ask questions. </w:t>
      </w:r>
    </w:p>
    <w:p w:rsidR="008D3B71" w:rsidRPr="00E617DC" w:rsidRDefault="008D3B71" w:rsidP="008D3B71">
      <w:pPr>
        <w:rPr>
          <w:sz w:val="24"/>
          <w:szCs w:val="24"/>
        </w:rPr>
      </w:pPr>
      <w:r w:rsidRPr="00E617DC">
        <w:rPr>
          <w:sz w:val="24"/>
          <w:szCs w:val="24"/>
        </w:rPr>
        <w:t>STEPV: The Teacher evaluates the pupils.</w:t>
      </w:r>
    </w:p>
    <w:p w:rsidR="008D3B71" w:rsidRPr="00E617DC" w:rsidRDefault="008D3B71" w:rsidP="008D3B71">
      <w:pPr>
        <w:rPr>
          <w:sz w:val="24"/>
          <w:szCs w:val="24"/>
        </w:rPr>
      </w:pPr>
      <w:r w:rsidRPr="00E617DC">
        <w:rPr>
          <w:sz w:val="24"/>
          <w:szCs w:val="24"/>
        </w:rPr>
        <w:t>ASSESSMENT AND EVALUATION</w:t>
      </w:r>
    </w:p>
    <w:p w:rsidR="008D3B71" w:rsidRPr="00E617DC" w:rsidRDefault="008D3B71" w:rsidP="008D3B71">
      <w:pPr>
        <w:pStyle w:val="NoSpacing"/>
        <w:numPr>
          <w:ilvl w:val="0"/>
          <w:numId w:val="2"/>
        </w:numPr>
        <w:rPr>
          <w:sz w:val="24"/>
          <w:szCs w:val="24"/>
        </w:rPr>
      </w:pPr>
      <w:r w:rsidRPr="00E617DC">
        <w:rPr>
          <w:sz w:val="24"/>
          <w:szCs w:val="24"/>
        </w:rPr>
        <w:t>list the uses of permanent stitches</w:t>
      </w:r>
    </w:p>
    <w:p w:rsidR="008D3B71" w:rsidRPr="00E617DC" w:rsidRDefault="008D3B71" w:rsidP="008D3B71">
      <w:pPr>
        <w:pStyle w:val="NoSpacing"/>
        <w:numPr>
          <w:ilvl w:val="0"/>
          <w:numId w:val="2"/>
        </w:numPr>
        <w:rPr>
          <w:sz w:val="24"/>
          <w:szCs w:val="24"/>
        </w:rPr>
      </w:pPr>
      <w:r w:rsidRPr="00E617DC">
        <w:rPr>
          <w:sz w:val="24"/>
          <w:szCs w:val="24"/>
        </w:rPr>
        <w:t>list the uses of temporary stitches</w:t>
      </w:r>
    </w:p>
    <w:p w:rsidR="008D3B71" w:rsidRPr="00E617DC" w:rsidRDefault="008D3B71" w:rsidP="008D3B71">
      <w:pPr>
        <w:pStyle w:val="NoSpacing"/>
        <w:numPr>
          <w:ilvl w:val="0"/>
          <w:numId w:val="2"/>
        </w:numPr>
        <w:rPr>
          <w:sz w:val="24"/>
          <w:szCs w:val="24"/>
        </w:rPr>
      </w:pPr>
      <w:r w:rsidRPr="00E617DC">
        <w:rPr>
          <w:sz w:val="24"/>
          <w:szCs w:val="24"/>
        </w:rPr>
        <w:t>mention the process of basic stitches</w:t>
      </w:r>
    </w:p>
    <w:p w:rsidR="008D3B71" w:rsidRPr="00E617DC" w:rsidRDefault="008D3B71" w:rsidP="008D3B71">
      <w:pPr>
        <w:rPr>
          <w:sz w:val="24"/>
          <w:szCs w:val="24"/>
        </w:rPr>
      </w:pPr>
    </w:p>
    <w:p w:rsidR="008D3B71" w:rsidRPr="00E617DC" w:rsidRDefault="008D3B71" w:rsidP="008D3B71">
      <w:pPr>
        <w:rPr>
          <w:sz w:val="24"/>
          <w:szCs w:val="24"/>
        </w:rPr>
      </w:pPr>
      <w:r w:rsidRPr="00E617DC">
        <w:rPr>
          <w:sz w:val="24"/>
          <w:szCs w:val="24"/>
        </w:rPr>
        <w:t>WRAP-</w:t>
      </w:r>
      <w:proofErr w:type="gramStart"/>
      <w:r w:rsidRPr="00E617DC">
        <w:rPr>
          <w:sz w:val="24"/>
          <w:szCs w:val="24"/>
        </w:rPr>
        <w:t>UP(</w:t>
      </w:r>
      <w:proofErr w:type="gramEnd"/>
      <w:r w:rsidRPr="00E617DC">
        <w:rPr>
          <w:sz w:val="24"/>
          <w:szCs w:val="24"/>
        </w:rPr>
        <w:t>CONCLUSION)</w:t>
      </w:r>
    </w:p>
    <w:p w:rsidR="008D3B71" w:rsidRPr="00E617DC" w:rsidRDefault="008D3B71" w:rsidP="008D3B71">
      <w:pPr>
        <w:rPr>
          <w:sz w:val="24"/>
          <w:szCs w:val="24"/>
        </w:rPr>
      </w:pPr>
      <w:r w:rsidRPr="00E617DC">
        <w:rPr>
          <w:sz w:val="24"/>
          <w:szCs w:val="24"/>
        </w:rPr>
        <w:t>Teacher goes over the topic once again to enhance better understanding.</w:t>
      </w:r>
    </w:p>
    <w:p w:rsidR="005F5D71" w:rsidRPr="00E617DC" w:rsidRDefault="008D3B71" w:rsidP="008D3B71">
      <w:pPr>
        <w:pStyle w:val="NoSpacing"/>
        <w:rPr>
          <w:sz w:val="24"/>
          <w:szCs w:val="24"/>
        </w:rPr>
      </w:pPr>
      <w:r w:rsidRPr="00E617DC">
        <w:rPr>
          <w:sz w:val="24"/>
          <w:szCs w:val="24"/>
        </w:rPr>
        <w:t>ASSIGNMENT</w:t>
      </w:r>
    </w:p>
    <w:p w:rsidR="005F5D71" w:rsidRPr="00E617DC" w:rsidRDefault="008D3B71" w:rsidP="00A01DB4">
      <w:pPr>
        <w:pStyle w:val="NoSpacing"/>
        <w:rPr>
          <w:sz w:val="24"/>
          <w:szCs w:val="24"/>
        </w:rPr>
      </w:pPr>
      <w:r w:rsidRPr="00E617DC">
        <w:rPr>
          <w:sz w:val="24"/>
          <w:szCs w:val="24"/>
        </w:rPr>
        <w:t xml:space="preserve">1……………………….. </w:t>
      </w:r>
      <w:proofErr w:type="gramStart"/>
      <w:r w:rsidRPr="00E617DC">
        <w:rPr>
          <w:sz w:val="24"/>
          <w:szCs w:val="24"/>
        </w:rPr>
        <w:t>holds</w:t>
      </w:r>
      <w:proofErr w:type="gramEnd"/>
      <w:r w:rsidRPr="00E617DC">
        <w:rPr>
          <w:sz w:val="24"/>
          <w:szCs w:val="24"/>
        </w:rPr>
        <w:t xml:space="preserve"> fabrics permanently?</w:t>
      </w:r>
    </w:p>
    <w:p w:rsidR="008D3B71" w:rsidRPr="00E617DC" w:rsidRDefault="008D3B71" w:rsidP="00A01DB4">
      <w:pPr>
        <w:pStyle w:val="NoSpacing"/>
        <w:rPr>
          <w:sz w:val="24"/>
          <w:szCs w:val="24"/>
        </w:rPr>
      </w:pPr>
    </w:p>
    <w:p w:rsidR="008D3B71" w:rsidRPr="00E617DC" w:rsidRDefault="008D3B71" w:rsidP="00A01DB4">
      <w:pPr>
        <w:pStyle w:val="NoSpacing"/>
        <w:rPr>
          <w:sz w:val="24"/>
          <w:szCs w:val="24"/>
        </w:rPr>
      </w:pPr>
      <w:proofErr w:type="gramStart"/>
      <w:r w:rsidRPr="00E617DC">
        <w:rPr>
          <w:sz w:val="24"/>
          <w:szCs w:val="24"/>
        </w:rPr>
        <w:t>2.</w:t>
      </w:r>
      <w:r w:rsidR="00A3624C" w:rsidRPr="00E617DC">
        <w:rPr>
          <w:sz w:val="24"/>
          <w:szCs w:val="24"/>
        </w:rPr>
        <w:t>temporary</w:t>
      </w:r>
      <w:proofErr w:type="gramEnd"/>
      <w:r w:rsidR="00A3624C" w:rsidRPr="00E617DC">
        <w:rPr>
          <w:sz w:val="24"/>
          <w:szCs w:val="24"/>
        </w:rPr>
        <w:t xml:space="preserve"> stitches is used to make…………………………..on fabrics</w:t>
      </w:r>
    </w:p>
    <w:p w:rsidR="00A3624C" w:rsidRPr="00E617DC" w:rsidRDefault="00A3624C" w:rsidP="00A01DB4">
      <w:pPr>
        <w:pStyle w:val="NoSpacing"/>
        <w:rPr>
          <w:sz w:val="24"/>
          <w:szCs w:val="24"/>
        </w:rPr>
      </w:pPr>
      <w:r w:rsidRPr="00E617DC">
        <w:rPr>
          <w:sz w:val="24"/>
          <w:szCs w:val="24"/>
        </w:rPr>
        <w:t>(a</w:t>
      </w:r>
      <w:proofErr w:type="gramStart"/>
      <w:r w:rsidRPr="00E617DC">
        <w:rPr>
          <w:sz w:val="24"/>
          <w:szCs w:val="24"/>
        </w:rPr>
        <w:t>)feather</w:t>
      </w:r>
      <w:proofErr w:type="gramEnd"/>
      <w:r w:rsidRPr="00E617DC">
        <w:rPr>
          <w:sz w:val="24"/>
          <w:szCs w:val="24"/>
        </w:rPr>
        <w:t xml:space="preserve"> (b) gathers(c)land</w:t>
      </w:r>
    </w:p>
    <w:p w:rsidR="00A3624C" w:rsidRPr="00E617DC" w:rsidRDefault="00A3624C" w:rsidP="00A01DB4">
      <w:pPr>
        <w:pStyle w:val="NoSpacing"/>
        <w:rPr>
          <w:sz w:val="24"/>
          <w:szCs w:val="24"/>
        </w:rPr>
      </w:pPr>
      <w:r w:rsidRPr="00E617DC">
        <w:rPr>
          <w:sz w:val="24"/>
          <w:szCs w:val="24"/>
        </w:rPr>
        <w:t>3. Mention 5 basic process of stitches.</w:t>
      </w:r>
    </w:p>
    <w:p w:rsidR="004D554E" w:rsidRPr="00E617DC" w:rsidRDefault="004D554E" w:rsidP="005F5D71">
      <w:pPr>
        <w:pStyle w:val="Heading1"/>
        <w:rPr>
          <w:sz w:val="24"/>
          <w:szCs w:val="24"/>
        </w:rPr>
      </w:pPr>
      <w:r w:rsidRPr="00E617DC">
        <w:rPr>
          <w:sz w:val="24"/>
          <w:szCs w:val="24"/>
        </w:rPr>
        <w:t>WEEK5</w:t>
      </w:r>
    </w:p>
    <w:p w:rsidR="00A3624C" w:rsidRPr="00E617DC" w:rsidRDefault="00A3624C" w:rsidP="00A3624C">
      <w:pPr>
        <w:rPr>
          <w:sz w:val="24"/>
          <w:szCs w:val="24"/>
        </w:rPr>
      </w:pPr>
      <w:r w:rsidRPr="00E617DC">
        <w:rPr>
          <w:sz w:val="24"/>
          <w:szCs w:val="24"/>
        </w:rPr>
        <w:t>TOPIC: SIMPLE DECORATIVE STITCHES</w:t>
      </w:r>
    </w:p>
    <w:p w:rsidR="00A3624C" w:rsidRPr="00E617DC" w:rsidRDefault="00A3624C" w:rsidP="00A3624C">
      <w:pPr>
        <w:pStyle w:val="NoSpacing"/>
        <w:rPr>
          <w:sz w:val="24"/>
          <w:szCs w:val="24"/>
        </w:rPr>
      </w:pPr>
      <w:r w:rsidRPr="00E617DC">
        <w:rPr>
          <w:sz w:val="24"/>
          <w:szCs w:val="24"/>
        </w:rPr>
        <w:t>SUBTOPIC</w:t>
      </w:r>
      <w:proofErr w:type="gramStart"/>
      <w:r w:rsidRPr="00E617DC">
        <w:rPr>
          <w:sz w:val="24"/>
          <w:szCs w:val="24"/>
        </w:rPr>
        <w:t>:TYPES</w:t>
      </w:r>
      <w:proofErr w:type="gramEnd"/>
      <w:r w:rsidRPr="00E617DC">
        <w:rPr>
          <w:sz w:val="24"/>
          <w:szCs w:val="24"/>
        </w:rPr>
        <w:t xml:space="preserve"> OF DECORATIVE STITCHES </w:t>
      </w:r>
    </w:p>
    <w:p w:rsidR="00A3624C" w:rsidRPr="00E617DC" w:rsidRDefault="00A3624C" w:rsidP="00A3624C">
      <w:pPr>
        <w:pStyle w:val="NoSpacing"/>
        <w:rPr>
          <w:sz w:val="24"/>
          <w:szCs w:val="24"/>
        </w:rPr>
      </w:pPr>
    </w:p>
    <w:p w:rsidR="00A3624C" w:rsidRPr="00E617DC" w:rsidRDefault="00A3624C" w:rsidP="00A3624C">
      <w:pPr>
        <w:pStyle w:val="NoSpacing"/>
        <w:rPr>
          <w:sz w:val="24"/>
          <w:szCs w:val="24"/>
        </w:rPr>
      </w:pPr>
      <w:r w:rsidRPr="00E617DC">
        <w:rPr>
          <w:sz w:val="24"/>
          <w:szCs w:val="24"/>
        </w:rPr>
        <w:t>LEARNING OBJECTIVES: AT THE END OF THE LESSON, PUPILS SHOULD BE ABLE TO:</w:t>
      </w:r>
    </w:p>
    <w:p w:rsidR="00D261E7" w:rsidRPr="00E617DC" w:rsidRDefault="00D261E7" w:rsidP="00A3624C">
      <w:pPr>
        <w:pStyle w:val="NoSpacing"/>
        <w:tabs>
          <w:tab w:val="left" w:pos="1140"/>
        </w:tabs>
        <w:ind w:firstLine="720"/>
        <w:rPr>
          <w:sz w:val="24"/>
          <w:szCs w:val="24"/>
        </w:rPr>
      </w:pPr>
      <w:r w:rsidRPr="00E617DC">
        <w:rPr>
          <w:sz w:val="24"/>
          <w:szCs w:val="24"/>
        </w:rPr>
        <w:t>1. Define decorative stitches</w:t>
      </w:r>
    </w:p>
    <w:p w:rsidR="00A3624C" w:rsidRPr="00E617DC" w:rsidRDefault="00D261E7" w:rsidP="00A3624C">
      <w:pPr>
        <w:pStyle w:val="NoSpacing"/>
        <w:tabs>
          <w:tab w:val="left" w:pos="1140"/>
        </w:tabs>
        <w:ind w:firstLine="720"/>
        <w:rPr>
          <w:sz w:val="24"/>
          <w:szCs w:val="24"/>
        </w:rPr>
      </w:pPr>
      <w:r w:rsidRPr="00E617DC">
        <w:rPr>
          <w:sz w:val="24"/>
          <w:szCs w:val="24"/>
        </w:rPr>
        <w:t xml:space="preserve">2. </w:t>
      </w:r>
      <w:proofErr w:type="gramStart"/>
      <w:r w:rsidRPr="00E617DC">
        <w:rPr>
          <w:sz w:val="24"/>
          <w:szCs w:val="24"/>
        </w:rPr>
        <w:t>list</w:t>
      </w:r>
      <w:proofErr w:type="gramEnd"/>
      <w:r w:rsidRPr="00E617DC">
        <w:rPr>
          <w:sz w:val="24"/>
          <w:szCs w:val="24"/>
        </w:rPr>
        <w:t xml:space="preserve"> the types of decorative stitches</w:t>
      </w:r>
      <w:r w:rsidR="00A3624C" w:rsidRPr="00E617DC">
        <w:rPr>
          <w:sz w:val="24"/>
          <w:szCs w:val="24"/>
        </w:rPr>
        <w:tab/>
      </w:r>
    </w:p>
    <w:p w:rsidR="00D261E7" w:rsidRPr="00E617DC" w:rsidRDefault="004500D3" w:rsidP="004500D3">
      <w:pPr>
        <w:pStyle w:val="NoSpacing"/>
        <w:tabs>
          <w:tab w:val="left" w:pos="1140"/>
        </w:tabs>
        <w:rPr>
          <w:sz w:val="24"/>
          <w:szCs w:val="24"/>
        </w:rPr>
      </w:pPr>
      <w:r w:rsidRPr="00E617DC">
        <w:rPr>
          <w:sz w:val="24"/>
          <w:szCs w:val="24"/>
        </w:rPr>
        <w:tab/>
      </w:r>
    </w:p>
    <w:p w:rsidR="00A3624C" w:rsidRPr="00E617DC" w:rsidRDefault="00A3624C" w:rsidP="00A3624C">
      <w:pPr>
        <w:pStyle w:val="NoSpacing"/>
        <w:rPr>
          <w:sz w:val="24"/>
          <w:szCs w:val="24"/>
        </w:rPr>
      </w:pPr>
      <w:r w:rsidRPr="00E617DC">
        <w:rPr>
          <w:sz w:val="24"/>
          <w:szCs w:val="24"/>
        </w:rPr>
        <w:lastRenderedPageBreak/>
        <w:t>INSTRUCTIONAL MATERIALS:</w:t>
      </w:r>
    </w:p>
    <w:p w:rsidR="00A3624C" w:rsidRPr="00E617DC" w:rsidRDefault="00A3624C" w:rsidP="00A3624C">
      <w:pPr>
        <w:pStyle w:val="NoSpacing"/>
        <w:rPr>
          <w:sz w:val="24"/>
          <w:szCs w:val="24"/>
        </w:rPr>
      </w:pPr>
    </w:p>
    <w:p w:rsidR="00A3624C" w:rsidRPr="00E617DC" w:rsidRDefault="00A3624C" w:rsidP="00A3624C">
      <w:pPr>
        <w:pStyle w:val="NoSpacing"/>
        <w:rPr>
          <w:sz w:val="24"/>
          <w:szCs w:val="24"/>
        </w:rPr>
      </w:pPr>
      <w:r w:rsidRPr="00E617DC">
        <w:rPr>
          <w:sz w:val="24"/>
          <w:szCs w:val="24"/>
        </w:rPr>
        <w:t>Piece of fabrics for sewing stitches</w:t>
      </w:r>
    </w:p>
    <w:p w:rsidR="00A3624C" w:rsidRPr="00E617DC" w:rsidRDefault="00A3624C" w:rsidP="00A3624C">
      <w:pPr>
        <w:pStyle w:val="NoSpacing"/>
        <w:ind w:firstLine="720"/>
        <w:rPr>
          <w:sz w:val="24"/>
          <w:szCs w:val="24"/>
        </w:rPr>
      </w:pPr>
    </w:p>
    <w:p w:rsidR="00A3624C" w:rsidRPr="00E617DC" w:rsidRDefault="00A3624C" w:rsidP="00A3624C">
      <w:pPr>
        <w:pStyle w:val="NoSpacing"/>
        <w:rPr>
          <w:sz w:val="24"/>
          <w:szCs w:val="24"/>
        </w:rPr>
      </w:pPr>
      <w:r w:rsidRPr="00E617DC">
        <w:rPr>
          <w:sz w:val="24"/>
          <w:szCs w:val="24"/>
        </w:rPr>
        <w:t>Tailor chalk, Fabrics, Measuring tape</w:t>
      </w:r>
      <w:r w:rsidR="00D261E7" w:rsidRPr="00E617DC">
        <w:rPr>
          <w:sz w:val="24"/>
          <w:szCs w:val="24"/>
        </w:rPr>
        <w:t>, needle</w:t>
      </w:r>
      <w:r w:rsidRPr="00E617DC">
        <w:rPr>
          <w:sz w:val="24"/>
          <w:szCs w:val="24"/>
        </w:rPr>
        <w:t xml:space="preserve"> etc</w:t>
      </w:r>
    </w:p>
    <w:p w:rsidR="00A3624C" w:rsidRPr="00E617DC" w:rsidRDefault="00A3624C" w:rsidP="00A3624C">
      <w:pPr>
        <w:pStyle w:val="NoSpacing"/>
        <w:rPr>
          <w:sz w:val="24"/>
          <w:szCs w:val="24"/>
        </w:rPr>
      </w:pPr>
    </w:p>
    <w:p w:rsidR="00A3624C" w:rsidRPr="00E617DC" w:rsidRDefault="00A3624C" w:rsidP="00A3624C">
      <w:pPr>
        <w:pStyle w:val="NoSpacing"/>
        <w:rPr>
          <w:sz w:val="24"/>
          <w:szCs w:val="24"/>
        </w:rPr>
      </w:pPr>
      <w:r w:rsidRPr="00E617DC">
        <w:rPr>
          <w:sz w:val="24"/>
          <w:szCs w:val="24"/>
        </w:rPr>
        <w:t>RESOURCES AND MATERIALS:</w:t>
      </w:r>
    </w:p>
    <w:p w:rsidR="00A3624C" w:rsidRPr="00E617DC" w:rsidRDefault="00A3624C" w:rsidP="00A3624C">
      <w:pPr>
        <w:tabs>
          <w:tab w:val="left" w:pos="2115"/>
        </w:tabs>
        <w:rPr>
          <w:sz w:val="24"/>
          <w:szCs w:val="24"/>
        </w:rPr>
      </w:pPr>
      <w:r w:rsidRPr="00E617DC">
        <w:rPr>
          <w:sz w:val="24"/>
          <w:szCs w:val="24"/>
        </w:rPr>
        <w:t>Scheme of work</w:t>
      </w:r>
      <w:r w:rsidRPr="00E617DC">
        <w:rPr>
          <w:sz w:val="24"/>
          <w:szCs w:val="24"/>
        </w:rPr>
        <w:tab/>
      </w:r>
    </w:p>
    <w:p w:rsidR="00A3624C" w:rsidRPr="00E617DC" w:rsidRDefault="00A3624C" w:rsidP="00A3624C">
      <w:pPr>
        <w:rPr>
          <w:sz w:val="24"/>
          <w:szCs w:val="24"/>
        </w:rPr>
      </w:pPr>
      <w:r w:rsidRPr="00E617DC">
        <w:rPr>
          <w:sz w:val="24"/>
          <w:szCs w:val="24"/>
        </w:rPr>
        <w:t>All relevant materials</w:t>
      </w:r>
    </w:p>
    <w:p w:rsidR="00A3624C" w:rsidRPr="00E617DC" w:rsidRDefault="00A3624C" w:rsidP="00A3624C">
      <w:pPr>
        <w:rPr>
          <w:sz w:val="24"/>
          <w:szCs w:val="24"/>
        </w:rPr>
      </w:pPr>
      <w:r w:rsidRPr="00E617DC">
        <w:rPr>
          <w:sz w:val="24"/>
          <w:szCs w:val="24"/>
        </w:rPr>
        <w:t>9-Years Basic Education Curriculum</w:t>
      </w:r>
    </w:p>
    <w:p w:rsidR="00A3624C" w:rsidRPr="00E617DC" w:rsidRDefault="00A3624C" w:rsidP="00A3624C">
      <w:pPr>
        <w:rPr>
          <w:sz w:val="24"/>
          <w:szCs w:val="24"/>
        </w:rPr>
      </w:pPr>
      <w:r w:rsidRPr="00E617DC">
        <w:rPr>
          <w:sz w:val="24"/>
          <w:szCs w:val="24"/>
        </w:rPr>
        <w:t>Online information</w:t>
      </w:r>
    </w:p>
    <w:p w:rsidR="00A3624C" w:rsidRPr="00E617DC" w:rsidRDefault="00A3624C" w:rsidP="00A3624C">
      <w:pPr>
        <w:rPr>
          <w:sz w:val="24"/>
          <w:szCs w:val="24"/>
        </w:rPr>
      </w:pPr>
      <w:r w:rsidRPr="00E617DC">
        <w:rPr>
          <w:sz w:val="24"/>
          <w:szCs w:val="24"/>
        </w:rPr>
        <w:t>BUILDING BACKGROUND/CONNECTION TO PRIOR KNOWLEDGE: Pupils are familiar with the topic in their previous classes.</w:t>
      </w:r>
    </w:p>
    <w:p w:rsidR="00A3624C" w:rsidRPr="00E617DC" w:rsidRDefault="00A3624C" w:rsidP="00A3624C">
      <w:pPr>
        <w:rPr>
          <w:sz w:val="24"/>
          <w:szCs w:val="24"/>
        </w:rPr>
      </w:pPr>
      <w:r w:rsidRPr="00E617DC">
        <w:rPr>
          <w:sz w:val="24"/>
          <w:szCs w:val="24"/>
        </w:rPr>
        <w:t>CONTENT OF THE LESSON</w:t>
      </w:r>
    </w:p>
    <w:p w:rsidR="005F5D71" w:rsidRPr="00E617DC" w:rsidRDefault="005F5D71" w:rsidP="005F5D71">
      <w:pPr>
        <w:pStyle w:val="Heading1"/>
        <w:rPr>
          <w:sz w:val="24"/>
          <w:szCs w:val="24"/>
        </w:rPr>
      </w:pPr>
      <w:r w:rsidRPr="00E617DC">
        <w:rPr>
          <w:sz w:val="24"/>
          <w:szCs w:val="24"/>
        </w:rPr>
        <w:t>Decorative Stitches</w:t>
      </w:r>
    </w:p>
    <w:p w:rsidR="005F5D71" w:rsidRPr="00E617DC" w:rsidRDefault="005F5D71" w:rsidP="005F5D71">
      <w:pPr>
        <w:jc w:val="center"/>
        <w:rPr>
          <w:sz w:val="24"/>
          <w:szCs w:val="24"/>
        </w:rPr>
      </w:pPr>
      <w:r w:rsidRPr="00E617DC">
        <w:rPr>
          <w:noProof/>
          <w:sz w:val="24"/>
          <w:szCs w:val="24"/>
        </w:rPr>
        <w:drawing>
          <wp:inline distT="0" distB="0" distL="0" distR="0">
            <wp:extent cx="6096000" cy="3429000"/>
            <wp:effectExtent l="19050" t="0" r="0" b="0"/>
            <wp:docPr id="15" name="Picture 15" descr="Decorative Sti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corative Stitches"/>
                    <pic:cNvPicPr>
                      <a:picLocks noChangeAspect="1" noChangeArrowheads="1"/>
                    </pic:cNvPicPr>
                  </pic:nvPicPr>
                  <pic:blipFill>
                    <a:blip r:embed="rId6"/>
                    <a:srcRect/>
                    <a:stretch>
                      <a:fillRect/>
                    </a:stretch>
                  </pic:blipFill>
                  <pic:spPr bwMode="auto">
                    <a:xfrm>
                      <a:off x="0" y="0"/>
                      <a:ext cx="6096000" cy="3429000"/>
                    </a:xfrm>
                    <a:prstGeom prst="rect">
                      <a:avLst/>
                    </a:prstGeom>
                    <a:noFill/>
                    <a:ln w="9525">
                      <a:noFill/>
                      <a:miter lim="800000"/>
                      <a:headEnd/>
                      <a:tailEnd/>
                    </a:ln>
                  </pic:spPr>
                </pic:pic>
              </a:graphicData>
            </a:graphic>
          </wp:inline>
        </w:drawing>
      </w:r>
    </w:p>
    <w:p w:rsidR="005F5D71" w:rsidRDefault="005F5D71" w:rsidP="00B151A4">
      <w:pPr>
        <w:rPr>
          <w:sz w:val="24"/>
          <w:szCs w:val="24"/>
        </w:rPr>
      </w:pPr>
      <w:r w:rsidRPr="00E617DC">
        <w:rPr>
          <w:sz w:val="24"/>
          <w:szCs w:val="24"/>
        </w:rPr>
        <w:t xml:space="preserve">There are different kinds of embroidery which are known by special names such as cut work, drawn thread work, </w:t>
      </w:r>
      <w:proofErr w:type="spellStart"/>
      <w:r w:rsidRPr="00E617DC">
        <w:rPr>
          <w:sz w:val="24"/>
          <w:szCs w:val="24"/>
        </w:rPr>
        <w:t>appliqu</w:t>
      </w:r>
      <w:proofErr w:type="spellEnd"/>
      <w:r w:rsidRPr="00E617DC">
        <w:rPr>
          <w:rFonts w:ascii="Tahoma" w:hAnsi="Tahoma" w:cs="Tahoma"/>
          <w:sz w:val="24"/>
          <w:szCs w:val="24"/>
        </w:rPr>
        <w:t>�</w:t>
      </w:r>
      <w:r w:rsidRPr="00E617DC">
        <w:rPr>
          <w:sz w:val="24"/>
          <w:szCs w:val="24"/>
        </w:rPr>
        <w:t>, smocking etc.</w:t>
      </w:r>
    </w:p>
    <w:p w:rsidR="00B52861" w:rsidRDefault="00946E3F" w:rsidP="00B151A4">
      <w:pPr>
        <w:rPr>
          <w:sz w:val="24"/>
          <w:szCs w:val="24"/>
        </w:rPr>
      </w:pPr>
      <w:r>
        <w:rPr>
          <w:sz w:val="24"/>
          <w:szCs w:val="24"/>
        </w:rPr>
        <w:lastRenderedPageBreak/>
        <w:t>1. Lazy</w:t>
      </w:r>
      <w:r w:rsidR="00B151A4">
        <w:rPr>
          <w:sz w:val="24"/>
          <w:szCs w:val="24"/>
        </w:rPr>
        <w:t xml:space="preserve"> stitch</w:t>
      </w:r>
      <w:r w:rsidR="00B52861">
        <w:rPr>
          <w:sz w:val="24"/>
          <w:szCs w:val="24"/>
        </w:rPr>
        <w:t xml:space="preserve">                    16. Bullion stitch</w:t>
      </w:r>
    </w:p>
    <w:p w:rsidR="00B151A4" w:rsidRDefault="00B151A4" w:rsidP="00B151A4">
      <w:pPr>
        <w:rPr>
          <w:sz w:val="24"/>
          <w:szCs w:val="24"/>
        </w:rPr>
      </w:pPr>
      <w:r>
        <w:rPr>
          <w:sz w:val="24"/>
          <w:szCs w:val="24"/>
        </w:rPr>
        <w:t>2. blanket stitch</w:t>
      </w:r>
      <w:r w:rsidR="00B52861">
        <w:rPr>
          <w:sz w:val="24"/>
          <w:szCs w:val="24"/>
        </w:rPr>
        <w:t xml:space="preserve">                17. Satin stitch</w:t>
      </w:r>
    </w:p>
    <w:p w:rsidR="00B151A4" w:rsidRDefault="00946E3F" w:rsidP="00B151A4">
      <w:pPr>
        <w:rPr>
          <w:sz w:val="24"/>
          <w:szCs w:val="24"/>
        </w:rPr>
      </w:pPr>
      <w:r>
        <w:rPr>
          <w:sz w:val="24"/>
          <w:szCs w:val="24"/>
        </w:rPr>
        <w:t>3. chain</w:t>
      </w:r>
      <w:r w:rsidR="00B52861">
        <w:rPr>
          <w:sz w:val="24"/>
          <w:szCs w:val="24"/>
        </w:rPr>
        <w:t xml:space="preserve"> stitch                     18. Hem stitch</w:t>
      </w:r>
    </w:p>
    <w:p w:rsidR="00B52861" w:rsidRDefault="00B52861" w:rsidP="00B151A4">
      <w:pPr>
        <w:rPr>
          <w:sz w:val="24"/>
          <w:szCs w:val="24"/>
        </w:rPr>
      </w:pPr>
      <w:r>
        <w:rPr>
          <w:sz w:val="24"/>
          <w:szCs w:val="24"/>
        </w:rPr>
        <w:t>4. French knot stitch            19. Smocking stitch</w:t>
      </w:r>
    </w:p>
    <w:p w:rsidR="00B52861" w:rsidRDefault="00B52861" w:rsidP="00B151A4">
      <w:pPr>
        <w:rPr>
          <w:sz w:val="24"/>
          <w:szCs w:val="24"/>
        </w:rPr>
      </w:pPr>
      <w:r>
        <w:rPr>
          <w:sz w:val="24"/>
          <w:szCs w:val="24"/>
        </w:rPr>
        <w:t xml:space="preserve">5. </w:t>
      </w:r>
      <w:r w:rsidR="00946E3F">
        <w:rPr>
          <w:sz w:val="24"/>
          <w:szCs w:val="24"/>
        </w:rPr>
        <w:t>Fly</w:t>
      </w:r>
      <w:r>
        <w:rPr>
          <w:sz w:val="24"/>
          <w:szCs w:val="24"/>
        </w:rPr>
        <w:t xml:space="preserve"> stitch</w:t>
      </w:r>
    </w:p>
    <w:p w:rsidR="00B52861" w:rsidRDefault="00B52861" w:rsidP="00B151A4">
      <w:pPr>
        <w:rPr>
          <w:sz w:val="24"/>
          <w:szCs w:val="24"/>
        </w:rPr>
      </w:pPr>
      <w:r>
        <w:rPr>
          <w:sz w:val="24"/>
          <w:szCs w:val="24"/>
        </w:rPr>
        <w:t xml:space="preserve">6. </w:t>
      </w:r>
      <w:r w:rsidR="00946E3F">
        <w:rPr>
          <w:sz w:val="24"/>
          <w:szCs w:val="24"/>
        </w:rPr>
        <w:t>Cross</w:t>
      </w:r>
      <w:r>
        <w:rPr>
          <w:sz w:val="24"/>
          <w:szCs w:val="24"/>
        </w:rPr>
        <w:t xml:space="preserve"> stitch</w:t>
      </w:r>
    </w:p>
    <w:p w:rsidR="00B52861" w:rsidRDefault="00B52861" w:rsidP="00B151A4">
      <w:pPr>
        <w:rPr>
          <w:sz w:val="24"/>
          <w:szCs w:val="24"/>
        </w:rPr>
      </w:pPr>
      <w:r>
        <w:rPr>
          <w:sz w:val="24"/>
          <w:szCs w:val="24"/>
        </w:rPr>
        <w:t xml:space="preserve">7. </w:t>
      </w:r>
      <w:r w:rsidR="00946E3F">
        <w:rPr>
          <w:sz w:val="24"/>
          <w:szCs w:val="24"/>
        </w:rPr>
        <w:t>Stem</w:t>
      </w:r>
      <w:r>
        <w:rPr>
          <w:sz w:val="24"/>
          <w:szCs w:val="24"/>
        </w:rPr>
        <w:t xml:space="preserve"> stitch</w:t>
      </w:r>
    </w:p>
    <w:p w:rsidR="00B52861" w:rsidRDefault="00B52861" w:rsidP="00B151A4">
      <w:pPr>
        <w:rPr>
          <w:sz w:val="24"/>
          <w:szCs w:val="24"/>
        </w:rPr>
      </w:pPr>
      <w:r>
        <w:rPr>
          <w:sz w:val="24"/>
          <w:szCs w:val="24"/>
        </w:rPr>
        <w:t xml:space="preserve">8. </w:t>
      </w:r>
      <w:r w:rsidR="00946E3F">
        <w:rPr>
          <w:sz w:val="24"/>
          <w:szCs w:val="24"/>
        </w:rPr>
        <w:t>Cable</w:t>
      </w:r>
      <w:r>
        <w:rPr>
          <w:sz w:val="24"/>
          <w:szCs w:val="24"/>
        </w:rPr>
        <w:t xml:space="preserve"> stitch</w:t>
      </w:r>
    </w:p>
    <w:p w:rsidR="00B52861" w:rsidRDefault="00B52861" w:rsidP="00B151A4">
      <w:pPr>
        <w:rPr>
          <w:sz w:val="24"/>
          <w:szCs w:val="24"/>
        </w:rPr>
      </w:pPr>
      <w:r>
        <w:rPr>
          <w:sz w:val="24"/>
          <w:szCs w:val="24"/>
        </w:rPr>
        <w:t xml:space="preserve">9. </w:t>
      </w:r>
      <w:r w:rsidR="00946E3F">
        <w:rPr>
          <w:sz w:val="24"/>
          <w:szCs w:val="24"/>
        </w:rPr>
        <w:t>Chevron</w:t>
      </w:r>
      <w:r>
        <w:rPr>
          <w:sz w:val="24"/>
          <w:szCs w:val="24"/>
        </w:rPr>
        <w:t xml:space="preserve"> stitch</w:t>
      </w:r>
    </w:p>
    <w:p w:rsidR="00B52861" w:rsidRDefault="00B52861" w:rsidP="00B151A4">
      <w:pPr>
        <w:rPr>
          <w:sz w:val="24"/>
          <w:szCs w:val="24"/>
        </w:rPr>
      </w:pPr>
      <w:r>
        <w:rPr>
          <w:sz w:val="24"/>
          <w:szCs w:val="24"/>
        </w:rPr>
        <w:t xml:space="preserve">10. </w:t>
      </w:r>
      <w:r w:rsidR="00946E3F">
        <w:rPr>
          <w:sz w:val="24"/>
          <w:szCs w:val="24"/>
        </w:rPr>
        <w:t>Straight</w:t>
      </w:r>
      <w:r>
        <w:rPr>
          <w:sz w:val="24"/>
          <w:szCs w:val="24"/>
        </w:rPr>
        <w:t xml:space="preserve"> stitch</w:t>
      </w:r>
    </w:p>
    <w:p w:rsidR="00B52861" w:rsidRDefault="00B52861" w:rsidP="00B151A4">
      <w:pPr>
        <w:rPr>
          <w:sz w:val="24"/>
          <w:szCs w:val="24"/>
        </w:rPr>
      </w:pPr>
      <w:r>
        <w:rPr>
          <w:sz w:val="24"/>
          <w:szCs w:val="24"/>
        </w:rPr>
        <w:t xml:space="preserve">11. </w:t>
      </w:r>
      <w:r w:rsidR="00946E3F">
        <w:rPr>
          <w:sz w:val="24"/>
          <w:szCs w:val="24"/>
        </w:rPr>
        <w:t>Feather</w:t>
      </w:r>
      <w:r>
        <w:rPr>
          <w:sz w:val="24"/>
          <w:szCs w:val="24"/>
        </w:rPr>
        <w:t xml:space="preserve"> stitch</w:t>
      </w:r>
    </w:p>
    <w:p w:rsidR="00B52861" w:rsidRDefault="00B52861" w:rsidP="00B151A4">
      <w:pPr>
        <w:rPr>
          <w:sz w:val="24"/>
          <w:szCs w:val="24"/>
        </w:rPr>
      </w:pPr>
      <w:r>
        <w:rPr>
          <w:sz w:val="24"/>
          <w:szCs w:val="24"/>
        </w:rPr>
        <w:t>12</w:t>
      </w:r>
      <w:r w:rsidR="00946E3F">
        <w:rPr>
          <w:sz w:val="24"/>
          <w:szCs w:val="24"/>
        </w:rPr>
        <w:t>. Seed</w:t>
      </w:r>
      <w:r>
        <w:rPr>
          <w:sz w:val="24"/>
          <w:szCs w:val="24"/>
        </w:rPr>
        <w:t xml:space="preserve"> stitch</w:t>
      </w:r>
    </w:p>
    <w:p w:rsidR="00B52861" w:rsidRDefault="00B52861" w:rsidP="00B151A4">
      <w:pPr>
        <w:rPr>
          <w:sz w:val="24"/>
          <w:szCs w:val="24"/>
        </w:rPr>
      </w:pPr>
      <w:r>
        <w:rPr>
          <w:sz w:val="24"/>
          <w:szCs w:val="24"/>
        </w:rPr>
        <w:t xml:space="preserve">13. </w:t>
      </w:r>
      <w:r w:rsidR="00946E3F">
        <w:rPr>
          <w:sz w:val="24"/>
          <w:szCs w:val="24"/>
        </w:rPr>
        <w:t>Couching</w:t>
      </w:r>
      <w:r>
        <w:rPr>
          <w:sz w:val="24"/>
          <w:szCs w:val="24"/>
        </w:rPr>
        <w:t xml:space="preserve"> stitch</w:t>
      </w:r>
    </w:p>
    <w:p w:rsidR="00B52861" w:rsidRDefault="00B52861" w:rsidP="00B151A4">
      <w:pPr>
        <w:rPr>
          <w:sz w:val="24"/>
          <w:szCs w:val="24"/>
        </w:rPr>
      </w:pPr>
      <w:r>
        <w:rPr>
          <w:sz w:val="24"/>
          <w:szCs w:val="24"/>
        </w:rPr>
        <w:t xml:space="preserve">14. </w:t>
      </w:r>
      <w:r w:rsidR="00946E3F">
        <w:rPr>
          <w:sz w:val="24"/>
          <w:szCs w:val="24"/>
        </w:rPr>
        <w:t>Fish</w:t>
      </w:r>
      <w:r>
        <w:rPr>
          <w:sz w:val="24"/>
          <w:szCs w:val="24"/>
        </w:rPr>
        <w:t xml:space="preserve"> bone stitch</w:t>
      </w:r>
    </w:p>
    <w:p w:rsidR="00B52861" w:rsidRPr="00E617DC" w:rsidRDefault="00B52861" w:rsidP="00B151A4">
      <w:pPr>
        <w:rPr>
          <w:ins w:id="26" w:author="Unknown"/>
          <w:sz w:val="24"/>
          <w:szCs w:val="24"/>
        </w:rPr>
      </w:pPr>
      <w:r>
        <w:rPr>
          <w:sz w:val="24"/>
          <w:szCs w:val="24"/>
        </w:rPr>
        <w:t xml:space="preserve">15. </w:t>
      </w:r>
      <w:r w:rsidR="00946E3F">
        <w:rPr>
          <w:sz w:val="24"/>
          <w:szCs w:val="24"/>
        </w:rPr>
        <w:t>Herringbone</w:t>
      </w:r>
      <w:r>
        <w:rPr>
          <w:sz w:val="24"/>
          <w:szCs w:val="24"/>
        </w:rPr>
        <w:t xml:space="preserve"> stitch </w:t>
      </w:r>
    </w:p>
    <w:p w:rsidR="00B52861" w:rsidRDefault="00B52861" w:rsidP="00A01DB4">
      <w:pPr>
        <w:pStyle w:val="NoSpacing"/>
        <w:rPr>
          <w:sz w:val="24"/>
          <w:szCs w:val="24"/>
        </w:rPr>
      </w:pPr>
    </w:p>
    <w:p w:rsidR="00A01DB4" w:rsidRPr="00E617DC" w:rsidRDefault="00D261E7" w:rsidP="00A01DB4">
      <w:pPr>
        <w:pStyle w:val="NoSpacing"/>
        <w:rPr>
          <w:sz w:val="24"/>
          <w:szCs w:val="24"/>
        </w:rPr>
      </w:pPr>
      <w:r w:rsidRPr="00E617DC">
        <w:rPr>
          <w:sz w:val="24"/>
          <w:szCs w:val="24"/>
        </w:rPr>
        <w:t>PRACTICAL WORK: SIMPLE DECORATIVE STITCHES ON BROWN PAPER: CHAIN STITCH</w:t>
      </w:r>
    </w:p>
    <w:p w:rsidR="00D261E7" w:rsidRPr="00E617DC" w:rsidRDefault="00D261E7" w:rsidP="00A01DB4">
      <w:pPr>
        <w:pStyle w:val="NoSpacing"/>
        <w:rPr>
          <w:sz w:val="24"/>
          <w:szCs w:val="24"/>
        </w:rPr>
      </w:pPr>
    </w:p>
    <w:p w:rsidR="00D261E7" w:rsidRPr="00E617DC" w:rsidRDefault="00D261E7" w:rsidP="00A01DB4">
      <w:pPr>
        <w:pStyle w:val="NoSpacing"/>
        <w:rPr>
          <w:sz w:val="24"/>
          <w:szCs w:val="24"/>
        </w:rPr>
      </w:pPr>
      <w:r w:rsidRPr="00E617DC">
        <w:rPr>
          <w:sz w:val="24"/>
          <w:szCs w:val="24"/>
        </w:rPr>
        <w:t xml:space="preserve">Chain </w:t>
      </w:r>
      <w:r w:rsidR="0024506B" w:rsidRPr="00E617DC">
        <w:rPr>
          <w:sz w:val="24"/>
          <w:szCs w:val="24"/>
        </w:rPr>
        <w:t>stitches</w:t>
      </w:r>
      <w:r w:rsidRPr="00E617DC">
        <w:rPr>
          <w:sz w:val="24"/>
          <w:szCs w:val="24"/>
        </w:rPr>
        <w:t xml:space="preserve"> done side by side to fill large shapes and it is used to wok single lines</w:t>
      </w:r>
    </w:p>
    <w:p w:rsidR="00D261E7" w:rsidRPr="00E617DC" w:rsidRDefault="00D261E7" w:rsidP="00A01DB4">
      <w:pPr>
        <w:pStyle w:val="NoSpacing"/>
        <w:rPr>
          <w:sz w:val="24"/>
          <w:szCs w:val="24"/>
        </w:rPr>
      </w:pPr>
    </w:p>
    <w:p w:rsidR="00D261E7" w:rsidRPr="00E617DC" w:rsidRDefault="0024506B" w:rsidP="00D261E7">
      <w:pPr>
        <w:pStyle w:val="NoSpacing"/>
        <w:rPr>
          <w:sz w:val="24"/>
          <w:szCs w:val="24"/>
        </w:rPr>
      </w:pPr>
      <w:r w:rsidRPr="00E617DC">
        <w:rPr>
          <w:sz w:val="24"/>
          <w:szCs w:val="24"/>
        </w:rPr>
        <w:t>1. Bring</w:t>
      </w:r>
      <w:r w:rsidR="00D261E7" w:rsidRPr="00E617DC">
        <w:rPr>
          <w:sz w:val="24"/>
          <w:szCs w:val="24"/>
        </w:rPr>
        <w:t xml:space="preserve"> needle out of the line to be stitched</w:t>
      </w:r>
    </w:p>
    <w:p w:rsidR="0024506B" w:rsidRPr="00E617DC" w:rsidRDefault="0024506B" w:rsidP="00D261E7">
      <w:pPr>
        <w:pStyle w:val="NoSpacing"/>
        <w:rPr>
          <w:sz w:val="24"/>
          <w:szCs w:val="24"/>
        </w:rPr>
      </w:pPr>
    </w:p>
    <w:p w:rsidR="0024506B" w:rsidRPr="00E617DC" w:rsidRDefault="0024506B" w:rsidP="0024506B">
      <w:pPr>
        <w:pStyle w:val="NoSpacing"/>
        <w:rPr>
          <w:sz w:val="24"/>
          <w:szCs w:val="24"/>
        </w:rPr>
      </w:pPr>
      <w:r w:rsidRPr="00E617DC">
        <w:rPr>
          <w:sz w:val="24"/>
          <w:szCs w:val="24"/>
        </w:rPr>
        <w:t>2. Hold the thread to the left.</w:t>
      </w:r>
    </w:p>
    <w:p w:rsidR="0024506B" w:rsidRPr="00E617DC" w:rsidRDefault="0024506B" w:rsidP="0024506B">
      <w:pPr>
        <w:pStyle w:val="NoSpacing"/>
        <w:rPr>
          <w:sz w:val="24"/>
          <w:szCs w:val="24"/>
        </w:rPr>
      </w:pPr>
    </w:p>
    <w:p w:rsidR="0024506B" w:rsidRPr="00E617DC" w:rsidRDefault="0024506B" w:rsidP="0024506B">
      <w:pPr>
        <w:pStyle w:val="NoSpacing"/>
        <w:rPr>
          <w:sz w:val="24"/>
          <w:szCs w:val="24"/>
        </w:rPr>
      </w:pPr>
      <w:r w:rsidRPr="00E617DC">
        <w:rPr>
          <w:sz w:val="24"/>
          <w:szCs w:val="24"/>
        </w:rPr>
        <w:t xml:space="preserve">3. put the needle back to where it just </w:t>
      </w:r>
      <w:proofErr w:type="gramStart"/>
      <w:r w:rsidRPr="00E617DC">
        <w:rPr>
          <w:sz w:val="24"/>
          <w:szCs w:val="24"/>
        </w:rPr>
        <w:t>come</w:t>
      </w:r>
      <w:proofErr w:type="gramEnd"/>
      <w:r w:rsidRPr="00E617DC">
        <w:rPr>
          <w:sz w:val="24"/>
          <w:szCs w:val="24"/>
        </w:rPr>
        <w:t xml:space="preserve"> out</w:t>
      </w:r>
    </w:p>
    <w:p w:rsidR="0024506B" w:rsidRPr="00E617DC" w:rsidRDefault="0024506B" w:rsidP="0024506B">
      <w:pPr>
        <w:pStyle w:val="NoSpacing"/>
        <w:rPr>
          <w:sz w:val="24"/>
          <w:szCs w:val="24"/>
        </w:rPr>
      </w:pPr>
    </w:p>
    <w:p w:rsidR="0024506B" w:rsidRPr="00E617DC" w:rsidRDefault="0024506B" w:rsidP="0024506B">
      <w:pPr>
        <w:pStyle w:val="NoSpacing"/>
        <w:rPr>
          <w:sz w:val="24"/>
          <w:szCs w:val="24"/>
        </w:rPr>
      </w:pPr>
      <w:r w:rsidRPr="00E617DC">
        <w:rPr>
          <w:sz w:val="24"/>
          <w:szCs w:val="24"/>
        </w:rPr>
        <w:t>4. Bring it out in short space further down</w:t>
      </w:r>
    </w:p>
    <w:p w:rsidR="0024506B" w:rsidRPr="00E617DC" w:rsidRDefault="0024506B" w:rsidP="0024506B">
      <w:pPr>
        <w:pStyle w:val="NoSpacing"/>
        <w:rPr>
          <w:sz w:val="24"/>
          <w:szCs w:val="24"/>
        </w:rPr>
      </w:pPr>
    </w:p>
    <w:p w:rsidR="0024506B" w:rsidRPr="00E617DC" w:rsidRDefault="0024506B" w:rsidP="0024506B">
      <w:pPr>
        <w:pStyle w:val="NoSpacing"/>
        <w:rPr>
          <w:sz w:val="24"/>
          <w:szCs w:val="24"/>
        </w:rPr>
      </w:pPr>
      <w:r w:rsidRPr="00E617DC">
        <w:rPr>
          <w:sz w:val="24"/>
          <w:szCs w:val="24"/>
        </w:rPr>
        <w:t>5. Pass the threads under the needle from left to right</w:t>
      </w:r>
    </w:p>
    <w:p w:rsidR="0024506B" w:rsidRPr="00E617DC" w:rsidRDefault="0024506B" w:rsidP="0024506B">
      <w:pPr>
        <w:pStyle w:val="NoSpacing"/>
        <w:rPr>
          <w:sz w:val="24"/>
          <w:szCs w:val="24"/>
        </w:rPr>
      </w:pPr>
    </w:p>
    <w:p w:rsidR="0024506B" w:rsidRPr="00E617DC" w:rsidRDefault="0024506B" w:rsidP="0024506B">
      <w:pPr>
        <w:pStyle w:val="NoSpacing"/>
        <w:rPr>
          <w:sz w:val="24"/>
          <w:szCs w:val="24"/>
        </w:rPr>
      </w:pPr>
      <w:r w:rsidRPr="00E617DC">
        <w:rPr>
          <w:sz w:val="24"/>
          <w:szCs w:val="24"/>
        </w:rPr>
        <w:t>6. Draw the needle through to form the first link of the chain</w:t>
      </w:r>
    </w:p>
    <w:p w:rsidR="0024506B" w:rsidRPr="00E617DC" w:rsidRDefault="0024506B" w:rsidP="0024506B">
      <w:pPr>
        <w:pStyle w:val="NoSpacing"/>
        <w:rPr>
          <w:sz w:val="24"/>
          <w:szCs w:val="24"/>
        </w:rPr>
      </w:pPr>
    </w:p>
    <w:p w:rsidR="0024506B" w:rsidRPr="00E617DC" w:rsidRDefault="0024506B" w:rsidP="0024506B">
      <w:pPr>
        <w:pStyle w:val="NoSpacing"/>
        <w:rPr>
          <w:sz w:val="24"/>
          <w:szCs w:val="24"/>
        </w:rPr>
      </w:pPr>
      <w:r w:rsidRPr="00E617DC">
        <w:rPr>
          <w:sz w:val="24"/>
          <w:szCs w:val="24"/>
        </w:rPr>
        <w:t>7. Put the needle back into the materials just inside the link.</w:t>
      </w:r>
    </w:p>
    <w:p w:rsidR="00A01DB4" w:rsidRPr="00E617DC" w:rsidRDefault="00A01DB4" w:rsidP="00A01DB4">
      <w:pPr>
        <w:pStyle w:val="NoSpacing"/>
        <w:rPr>
          <w:sz w:val="24"/>
          <w:szCs w:val="24"/>
        </w:rPr>
      </w:pPr>
    </w:p>
    <w:p w:rsidR="004500D3" w:rsidRPr="00E617DC" w:rsidRDefault="004500D3" w:rsidP="00B52861">
      <w:pPr>
        <w:pStyle w:val="NoSpacing"/>
        <w:tabs>
          <w:tab w:val="left" w:pos="1740"/>
        </w:tabs>
        <w:rPr>
          <w:sz w:val="24"/>
          <w:szCs w:val="24"/>
        </w:rPr>
      </w:pPr>
      <w:r w:rsidRPr="00E617DC">
        <w:rPr>
          <w:sz w:val="24"/>
          <w:szCs w:val="24"/>
        </w:rPr>
        <w:t>STRATEGIES AND ACTIVITIES</w:t>
      </w:r>
    </w:p>
    <w:p w:rsidR="004500D3" w:rsidRPr="00E617DC" w:rsidRDefault="004500D3" w:rsidP="004500D3">
      <w:pPr>
        <w:pStyle w:val="NoSpacing"/>
        <w:rPr>
          <w:sz w:val="24"/>
          <w:szCs w:val="24"/>
        </w:rPr>
      </w:pPr>
      <w:r w:rsidRPr="00E617DC">
        <w:rPr>
          <w:sz w:val="24"/>
          <w:szCs w:val="24"/>
        </w:rPr>
        <w:t>STEP I; The Teacher revises the previous week lesson.</w:t>
      </w:r>
    </w:p>
    <w:p w:rsidR="004500D3" w:rsidRPr="00E617DC" w:rsidRDefault="004500D3" w:rsidP="004500D3">
      <w:pPr>
        <w:pStyle w:val="NoSpacing"/>
        <w:rPr>
          <w:sz w:val="24"/>
          <w:szCs w:val="24"/>
        </w:rPr>
      </w:pPr>
    </w:p>
    <w:p w:rsidR="004500D3" w:rsidRPr="00E617DC" w:rsidRDefault="004500D3" w:rsidP="004500D3">
      <w:pPr>
        <w:rPr>
          <w:sz w:val="24"/>
          <w:szCs w:val="24"/>
        </w:rPr>
      </w:pPr>
      <w:r w:rsidRPr="00E617DC">
        <w:rPr>
          <w:sz w:val="24"/>
          <w:szCs w:val="24"/>
        </w:rPr>
        <w:t>STEPII: The Teacher introduces the new topic.</w:t>
      </w:r>
    </w:p>
    <w:p w:rsidR="004500D3" w:rsidRPr="00E617DC" w:rsidRDefault="004500D3" w:rsidP="004500D3">
      <w:pPr>
        <w:rPr>
          <w:sz w:val="24"/>
          <w:szCs w:val="24"/>
        </w:rPr>
      </w:pPr>
      <w:r w:rsidRPr="00E617DC">
        <w:rPr>
          <w:sz w:val="24"/>
          <w:szCs w:val="24"/>
        </w:rPr>
        <w:t>STEP III: The Teacher explains the note in details.</w:t>
      </w:r>
    </w:p>
    <w:p w:rsidR="004500D3" w:rsidRPr="00E617DC" w:rsidRDefault="004500D3" w:rsidP="004500D3">
      <w:pPr>
        <w:rPr>
          <w:sz w:val="24"/>
          <w:szCs w:val="24"/>
        </w:rPr>
      </w:pPr>
      <w:r w:rsidRPr="00E617DC">
        <w:rPr>
          <w:sz w:val="24"/>
          <w:szCs w:val="24"/>
        </w:rPr>
        <w:t xml:space="preserve">STEPIV: The Teacher gives room for pupils to ask questions. </w:t>
      </w:r>
    </w:p>
    <w:p w:rsidR="004500D3" w:rsidRPr="00E617DC" w:rsidRDefault="004500D3" w:rsidP="004500D3">
      <w:pPr>
        <w:rPr>
          <w:sz w:val="24"/>
          <w:szCs w:val="24"/>
        </w:rPr>
      </w:pPr>
      <w:r w:rsidRPr="00E617DC">
        <w:rPr>
          <w:sz w:val="24"/>
          <w:szCs w:val="24"/>
        </w:rPr>
        <w:t>STEPV: The Teacher evaluates the pupils.</w:t>
      </w:r>
    </w:p>
    <w:p w:rsidR="004500D3" w:rsidRPr="00E617DC" w:rsidRDefault="004500D3" w:rsidP="004500D3">
      <w:pPr>
        <w:rPr>
          <w:sz w:val="24"/>
          <w:szCs w:val="24"/>
        </w:rPr>
      </w:pPr>
      <w:r w:rsidRPr="00E617DC">
        <w:rPr>
          <w:sz w:val="24"/>
          <w:szCs w:val="24"/>
        </w:rPr>
        <w:t>ASSESSMENT AND EVALUATION</w:t>
      </w:r>
    </w:p>
    <w:p w:rsidR="004500D3" w:rsidRPr="00E617DC" w:rsidRDefault="004500D3" w:rsidP="004500D3">
      <w:pPr>
        <w:pStyle w:val="NoSpacing"/>
        <w:tabs>
          <w:tab w:val="left" w:pos="1140"/>
        </w:tabs>
        <w:rPr>
          <w:sz w:val="24"/>
          <w:szCs w:val="24"/>
        </w:rPr>
      </w:pPr>
      <w:r w:rsidRPr="00E617DC">
        <w:rPr>
          <w:sz w:val="24"/>
          <w:szCs w:val="24"/>
        </w:rPr>
        <w:t>1. Define decorative stitches</w:t>
      </w:r>
    </w:p>
    <w:p w:rsidR="004500D3" w:rsidRPr="00E617DC" w:rsidRDefault="004500D3" w:rsidP="004500D3">
      <w:pPr>
        <w:rPr>
          <w:sz w:val="24"/>
          <w:szCs w:val="24"/>
        </w:rPr>
      </w:pPr>
      <w:r w:rsidRPr="00E617DC">
        <w:rPr>
          <w:sz w:val="24"/>
          <w:szCs w:val="24"/>
        </w:rPr>
        <w:t xml:space="preserve">2. </w:t>
      </w:r>
      <w:r w:rsidR="00946E3F" w:rsidRPr="00E617DC">
        <w:rPr>
          <w:sz w:val="24"/>
          <w:szCs w:val="24"/>
        </w:rPr>
        <w:t>List</w:t>
      </w:r>
      <w:r w:rsidRPr="00E617DC">
        <w:rPr>
          <w:sz w:val="24"/>
          <w:szCs w:val="24"/>
        </w:rPr>
        <w:t xml:space="preserve"> the types of decorative stitches</w:t>
      </w:r>
    </w:p>
    <w:p w:rsidR="004500D3" w:rsidRPr="00E617DC" w:rsidRDefault="004500D3" w:rsidP="004500D3">
      <w:pPr>
        <w:rPr>
          <w:sz w:val="24"/>
          <w:szCs w:val="24"/>
        </w:rPr>
      </w:pPr>
      <w:r w:rsidRPr="00E617DC">
        <w:rPr>
          <w:sz w:val="24"/>
          <w:szCs w:val="24"/>
        </w:rPr>
        <w:t>WRAP-</w:t>
      </w:r>
      <w:r w:rsidR="00946E3F" w:rsidRPr="00E617DC">
        <w:rPr>
          <w:sz w:val="24"/>
          <w:szCs w:val="24"/>
        </w:rPr>
        <w:t>UP (</w:t>
      </w:r>
      <w:r w:rsidRPr="00E617DC">
        <w:rPr>
          <w:sz w:val="24"/>
          <w:szCs w:val="24"/>
        </w:rPr>
        <w:t>CONCLUSION)</w:t>
      </w:r>
    </w:p>
    <w:p w:rsidR="004500D3" w:rsidRPr="00E617DC" w:rsidRDefault="004500D3" w:rsidP="004500D3">
      <w:pPr>
        <w:rPr>
          <w:sz w:val="24"/>
          <w:szCs w:val="24"/>
        </w:rPr>
      </w:pPr>
      <w:r w:rsidRPr="00E617DC">
        <w:rPr>
          <w:sz w:val="24"/>
          <w:szCs w:val="24"/>
        </w:rPr>
        <w:t>Teacher goes over the topic once again to enhance better understanding.</w:t>
      </w:r>
    </w:p>
    <w:p w:rsidR="00E617DC" w:rsidRDefault="004500D3" w:rsidP="004500D3">
      <w:pPr>
        <w:pStyle w:val="NoSpacing"/>
        <w:rPr>
          <w:sz w:val="24"/>
          <w:szCs w:val="24"/>
        </w:rPr>
      </w:pPr>
      <w:r w:rsidRPr="00E617DC">
        <w:rPr>
          <w:sz w:val="24"/>
          <w:szCs w:val="24"/>
        </w:rPr>
        <w:t>ASSIGNMENT</w:t>
      </w:r>
    </w:p>
    <w:p w:rsidR="004500D3" w:rsidRPr="00E617DC" w:rsidRDefault="00E617DC" w:rsidP="004500D3">
      <w:pPr>
        <w:pStyle w:val="NoSpacing"/>
        <w:rPr>
          <w:sz w:val="24"/>
          <w:szCs w:val="24"/>
        </w:rPr>
      </w:pPr>
      <w:r w:rsidRPr="00E617DC">
        <w:rPr>
          <w:sz w:val="24"/>
          <w:szCs w:val="24"/>
        </w:rPr>
        <w:t>1. What</w:t>
      </w:r>
      <w:r w:rsidR="004500D3" w:rsidRPr="00E617DC">
        <w:rPr>
          <w:sz w:val="24"/>
          <w:szCs w:val="24"/>
        </w:rPr>
        <w:t xml:space="preserve"> </w:t>
      </w:r>
      <w:r w:rsidR="00946E3F" w:rsidRPr="00E617DC">
        <w:rPr>
          <w:sz w:val="24"/>
          <w:szCs w:val="24"/>
        </w:rPr>
        <w:t>are decorative stitches?</w:t>
      </w:r>
    </w:p>
    <w:p w:rsidR="004500D3" w:rsidRPr="00E617DC" w:rsidRDefault="004500D3" w:rsidP="00B52861">
      <w:pPr>
        <w:pStyle w:val="NoSpacing"/>
        <w:ind w:firstLine="720"/>
        <w:rPr>
          <w:sz w:val="24"/>
          <w:szCs w:val="24"/>
        </w:rPr>
      </w:pPr>
    </w:p>
    <w:p w:rsidR="004500D3" w:rsidRDefault="004500D3" w:rsidP="004500D3">
      <w:pPr>
        <w:pStyle w:val="NoSpacing"/>
        <w:rPr>
          <w:sz w:val="24"/>
          <w:szCs w:val="24"/>
        </w:rPr>
      </w:pPr>
      <w:r w:rsidRPr="00E617DC">
        <w:rPr>
          <w:sz w:val="24"/>
          <w:szCs w:val="24"/>
        </w:rPr>
        <w:t xml:space="preserve">2. </w:t>
      </w:r>
      <w:r w:rsidR="00E617DC" w:rsidRPr="00E617DC">
        <w:rPr>
          <w:sz w:val="24"/>
          <w:szCs w:val="24"/>
        </w:rPr>
        <w:t>Mention</w:t>
      </w:r>
      <w:r w:rsidRPr="00E617DC">
        <w:rPr>
          <w:sz w:val="24"/>
          <w:szCs w:val="24"/>
        </w:rPr>
        <w:t xml:space="preserve"> 5 types of decorative stitches</w:t>
      </w:r>
    </w:p>
    <w:p w:rsidR="00B52861" w:rsidRDefault="00B52861" w:rsidP="004500D3">
      <w:pPr>
        <w:pStyle w:val="NoSpacing"/>
        <w:rPr>
          <w:sz w:val="24"/>
          <w:szCs w:val="24"/>
        </w:rPr>
      </w:pPr>
    </w:p>
    <w:p w:rsidR="00B52861" w:rsidRDefault="00B52861" w:rsidP="004500D3">
      <w:pPr>
        <w:pStyle w:val="NoSpacing"/>
        <w:rPr>
          <w:sz w:val="24"/>
          <w:szCs w:val="24"/>
        </w:rPr>
      </w:pPr>
    </w:p>
    <w:p w:rsidR="00B52861" w:rsidRDefault="00B52861" w:rsidP="004500D3">
      <w:pPr>
        <w:pStyle w:val="NoSpacing"/>
        <w:rPr>
          <w:sz w:val="24"/>
          <w:szCs w:val="24"/>
        </w:rPr>
      </w:pPr>
    </w:p>
    <w:p w:rsidR="00B52861" w:rsidRPr="00E617DC" w:rsidRDefault="00B52861" w:rsidP="004500D3">
      <w:pPr>
        <w:pStyle w:val="NoSpacing"/>
        <w:rPr>
          <w:sz w:val="24"/>
          <w:szCs w:val="24"/>
        </w:rPr>
      </w:pPr>
      <w:r>
        <w:rPr>
          <w:sz w:val="24"/>
          <w:szCs w:val="24"/>
        </w:rPr>
        <w:t>WEEK 6</w:t>
      </w:r>
    </w:p>
    <w:p w:rsidR="004500D3" w:rsidRPr="00E617DC" w:rsidRDefault="004500D3" w:rsidP="004500D3">
      <w:pPr>
        <w:pStyle w:val="NoSpacing"/>
        <w:rPr>
          <w:sz w:val="24"/>
          <w:szCs w:val="24"/>
        </w:rPr>
      </w:pPr>
    </w:p>
    <w:p w:rsidR="00B52861" w:rsidRPr="00E617DC" w:rsidRDefault="00B52861" w:rsidP="00B52861">
      <w:pPr>
        <w:rPr>
          <w:sz w:val="24"/>
          <w:szCs w:val="24"/>
        </w:rPr>
      </w:pPr>
      <w:r w:rsidRPr="00E617DC">
        <w:rPr>
          <w:sz w:val="24"/>
          <w:szCs w:val="24"/>
        </w:rPr>
        <w:t>TOPIC: SIMPLE DECORATIVE STITCHES</w:t>
      </w:r>
    </w:p>
    <w:p w:rsidR="00B52861" w:rsidRPr="00E617DC" w:rsidRDefault="00B52861" w:rsidP="00B52861">
      <w:pPr>
        <w:pStyle w:val="NoSpacing"/>
        <w:rPr>
          <w:sz w:val="24"/>
          <w:szCs w:val="24"/>
        </w:rPr>
      </w:pPr>
      <w:r w:rsidRPr="00E617DC">
        <w:rPr>
          <w:sz w:val="24"/>
          <w:szCs w:val="24"/>
        </w:rPr>
        <w:t>SUBTOPIC</w:t>
      </w:r>
      <w:r w:rsidR="00946E3F" w:rsidRPr="00E617DC">
        <w:rPr>
          <w:sz w:val="24"/>
          <w:szCs w:val="24"/>
        </w:rPr>
        <w:t>: TYPES</w:t>
      </w:r>
      <w:r w:rsidRPr="00E617DC">
        <w:rPr>
          <w:sz w:val="24"/>
          <w:szCs w:val="24"/>
        </w:rPr>
        <w:t xml:space="preserve"> OF DECORATIVE STITCHES </w:t>
      </w:r>
    </w:p>
    <w:p w:rsidR="00B52861" w:rsidRPr="00E617DC" w:rsidRDefault="00B52861" w:rsidP="00B52861">
      <w:pPr>
        <w:pStyle w:val="NoSpacing"/>
        <w:rPr>
          <w:sz w:val="24"/>
          <w:szCs w:val="24"/>
        </w:rPr>
      </w:pPr>
    </w:p>
    <w:p w:rsidR="00B52861" w:rsidRPr="00E617DC" w:rsidRDefault="00B52861" w:rsidP="00B52861">
      <w:pPr>
        <w:pStyle w:val="NoSpacing"/>
        <w:rPr>
          <w:sz w:val="24"/>
          <w:szCs w:val="24"/>
        </w:rPr>
      </w:pPr>
      <w:r w:rsidRPr="00E617DC">
        <w:rPr>
          <w:sz w:val="24"/>
          <w:szCs w:val="24"/>
        </w:rPr>
        <w:t>LEARNING OBJECTIVES: AT THE END OF THE LESSON, PUPILS SHOULD BE ABLE TO:</w:t>
      </w:r>
    </w:p>
    <w:p w:rsidR="00B52861" w:rsidRPr="00E617DC" w:rsidRDefault="0042451E" w:rsidP="0042451E">
      <w:pPr>
        <w:pStyle w:val="NoSpacing"/>
        <w:tabs>
          <w:tab w:val="left" w:pos="1140"/>
          <w:tab w:val="center" w:pos="5040"/>
        </w:tabs>
        <w:ind w:firstLine="720"/>
        <w:rPr>
          <w:sz w:val="24"/>
          <w:szCs w:val="24"/>
        </w:rPr>
      </w:pPr>
      <w:r>
        <w:rPr>
          <w:sz w:val="24"/>
          <w:szCs w:val="24"/>
        </w:rPr>
        <w:tab/>
      </w:r>
    </w:p>
    <w:p w:rsidR="00B52861" w:rsidRPr="00E617DC" w:rsidRDefault="0042451E" w:rsidP="00B52861">
      <w:pPr>
        <w:pStyle w:val="NoSpacing"/>
        <w:tabs>
          <w:tab w:val="left" w:pos="1140"/>
        </w:tabs>
        <w:ind w:firstLine="720"/>
        <w:rPr>
          <w:sz w:val="24"/>
          <w:szCs w:val="24"/>
        </w:rPr>
      </w:pPr>
      <w:r>
        <w:rPr>
          <w:sz w:val="24"/>
          <w:szCs w:val="24"/>
        </w:rPr>
        <w:t>Know how to make satin and French knot stitches</w:t>
      </w:r>
      <w:r w:rsidR="00B52861" w:rsidRPr="00E617DC">
        <w:rPr>
          <w:sz w:val="24"/>
          <w:szCs w:val="24"/>
        </w:rPr>
        <w:tab/>
      </w:r>
    </w:p>
    <w:p w:rsidR="00B52861" w:rsidRPr="00E617DC" w:rsidRDefault="00B52861" w:rsidP="0042451E">
      <w:pPr>
        <w:pStyle w:val="NoSpacing"/>
        <w:tabs>
          <w:tab w:val="left" w:pos="1140"/>
          <w:tab w:val="center" w:pos="4680"/>
        </w:tabs>
        <w:rPr>
          <w:sz w:val="24"/>
          <w:szCs w:val="24"/>
        </w:rPr>
      </w:pPr>
      <w:r w:rsidRPr="00E617DC">
        <w:rPr>
          <w:sz w:val="24"/>
          <w:szCs w:val="24"/>
        </w:rPr>
        <w:tab/>
      </w:r>
      <w:r w:rsidR="0042451E">
        <w:rPr>
          <w:sz w:val="24"/>
          <w:szCs w:val="24"/>
        </w:rPr>
        <w:tab/>
      </w:r>
    </w:p>
    <w:p w:rsidR="00B52861" w:rsidRPr="00E617DC" w:rsidRDefault="00B52861" w:rsidP="00B52861">
      <w:pPr>
        <w:pStyle w:val="NoSpacing"/>
        <w:rPr>
          <w:sz w:val="24"/>
          <w:szCs w:val="24"/>
        </w:rPr>
      </w:pPr>
      <w:r w:rsidRPr="00E617DC">
        <w:rPr>
          <w:sz w:val="24"/>
          <w:szCs w:val="24"/>
        </w:rPr>
        <w:t>INSTRUCTIONAL MATERIALS:</w:t>
      </w:r>
    </w:p>
    <w:p w:rsidR="00B52861" w:rsidRPr="00E617DC" w:rsidRDefault="00B52861" w:rsidP="00B52861">
      <w:pPr>
        <w:pStyle w:val="NoSpacing"/>
        <w:rPr>
          <w:sz w:val="24"/>
          <w:szCs w:val="24"/>
        </w:rPr>
      </w:pPr>
    </w:p>
    <w:p w:rsidR="00B52861" w:rsidRPr="00E617DC" w:rsidRDefault="00B52861" w:rsidP="00B52861">
      <w:pPr>
        <w:pStyle w:val="NoSpacing"/>
        <w:rPr>
          <w:sz w:val="24"/>
          <w:szCs w:val="24"/>
        </w:rPr>
      </w:pPr>
      <w:r w:rsidRPr="00E617DC">
        <w:rPr>
          <w:sz w:val="24"/>
          <w:szCs w:val="24"/>
        </w:rPr>
        <w:t>Piece of fabrics for sewing stitches</w:t>
      </w:r>
    </w:p>
    <w:p w:rsidR="00B52861" w:rsidRPr="00E617DC" w:rsidRDefault="00B52861" w:rsidP="00B52861">
      <w:pPr>
        <w:pStyle w:val="NoSpacing"/>
        <w:ind w:firstLine="720"/>
        <w:rPr>
          <w:sz w:val="24"/>
          <w:szCs w:val="24"/>
        </w:rPr>
      </w:pPr>
    </w:p>
    <w:p w:rsidR="00B52861" w:rsidRPr="00E617DC" w:rsidRDefault="00B52861" w:rsidP="00B52861">
      <w:pPr>
        <w:pStyle w:val="NoSpacing"/>
        <w:rPr>
          <w:sz w:val="24"/>
          <w:szCs w:val="24"/>
        </w:rPr>
      </w:pPr>
      <w:r w:rsidRPr="00E617DC">
        <w:rPr>
          <w:sz w:val="24"/>
          <w:szCs w:val="24"/>
        </w:rPr>
        <w:t>Tailor chalk, Fabrics, Measuring tape, needle etc</w:t>
      </w:r>
    </w:p>
    <w:p w:rsidR="00B52861" w:rsidRPr="00E617DC" w:rsidRDefault="00B52861" w:rsidP="00B52861">
      <w:pPr>
        <w:pStyle w:val="NoSpacing"/>
        <w:rPr>
          <w:sz w:val="24"/>
          <w:szCs w:val="24"/>
        </w:rPr>
      </w:pPr>
    </w:p>
    <w:p w:rsidR="00B52861" w:rsidRPr="00E617DC" w:rsidRDefault="00B52861" w:rsidP="00B52861">
      <w:pPr>
        <w:pStyle w:val="NoSpacing"/>
        <w:rPr>
          <w:sz w:val="24"/>
          <w:szCs w:val="24"/>
        </w:rPr>
      </w:pPr>
      <w:r w:rsidRPr="00E617DC">
        <w:rPr>
          <w:sz w:val="24"/>
          <w:szCs w:val="24"/>
        </w:rPr>
        <w:t>RESOURCES AND MATERIALS:</w:t>
      </w:r>
    </w:p>
    <w:p w:rsidR="00B52861" w:rsidRPr="00E617DC" w:rsidRDefault="00B52861" w:rsidP="00B52861">
      <w:pPr>
        <w:tabs>
          <w:tab w:val="left" w:pos="2115"/>
        </w:tabs>
        <w:rPr>
          <w:sz w:val="24"/>
          <w:szCs w:val="24"/>
        </w:rPr>
      </w:pPr>
      <w:r w:rsidRPr="00E617DC">
        <w:rPr>
          <w:sz w:val="24"/>
          <w:szCs w:val="24"/>
        </w:rPr>
        <w:t>Scheme of work</w:t>
      </w:r>
      <w:r w:rsidRPr="00E617DC">
        <w:rPr>
          <w:sz w:val="24"/>
          <w:szCs w:val="24"/>
        </w:rPr>
        <w:tab/>
      </w:r>
    </w:p>
    <w:p w:rsidR="00B52861" w:rsidRPr="00E617DC" w:rsidRDefault="00B52861" w:rsidP="00B52861">
      <w:pPr>
        <w:rPr>
          <w:sz w:val="24"/>
          <w:szCs w:val="24"/>
        </w:rPr>
      </w:pPr>
      <w:r w:rsidRPr="00E617DC">
        <w:rPr>
          <w:sz w:val="24"/>
          <w:szCs w:val="24"/>
        </w:rPr>
        <w:t>All relevant materials</w:t>
      </w:r>
    </w:p>
    <w:p w:rsidR="00B52861" w:rsidRPr="00E617DC" w:rsidRDefault="00B52861" w:rsidP="00B52861">
      <w:pPr>
        <w:rPr>
          <w:sz w:val="24"/>
          <w:szCs w:val="24"/>
        </w:rPr>
      </w:pPr>
      <w:r w:rsidRPr="00E617DC">
        <w:rPr>
          <w:sz w:val="24"/>
          <w:szCs w:val="24"/>
        </w:rPr>
        <w:t>9-Years Basic Education Curriculum</w:t>
      </w:r>
    </w:p>
    <w:p w:rsidR="00B52861" w:rsidRPr="00E617DC" w:rsidRDefault="00B52861" w:rsidP="00B52861">
      <w:pPr>
        <w:rPr>
          <w:sz w:val="24"/>
          <w:szCs w:val="24"/>
        </w:rPr>
      </w:pPr>
      <w:r w:rsidRPr="00E617DC">
        <w:rPr>
          <w:sz w:val="24"/>
          <w:szCs w:val="24"/>
        </w:rPr>
        <w:t>Online information</w:t>
      </w:r>
    </w:p>
    <w:p w:rsidR="00B52861" w:rsidRPr="00E617DC" w:rsidRDefault="00B52861" w:rsidP="00B52861">
      <w:pPr>
        <w:rPr>
          <w:sz w:val="24"/>
          <w:szCs w:val="24"/>
        </w:rPr>
      </w:pPr>
      <w:r w:rsidRPr="00E617DC">
        <w:rPr>
          <w:sz w:val="24"/>
          <w:szCs w:val="24"/>
        </w:rPr>
        <w:t>BUILDING BACKGROUND/CONNECTION TO PRIOR KNOWLEDGE: Pupils are familiar with the topic in their previous classes.</w:t>
      </w:r>
    </w:p>
    <w:p w:rsidR="00B52861" w:rsidRDefault="00B52861" w:rsidP="00B52861">
      <w:pPr>
        <w:rPr>
          <w:sz w:val="24"/>
          <w:szCs w:val="24"/>
        </w:rPr>
      </w:pPr>
      <w:r w:rsidRPr="00E617DC">
        <w:rPr>
          <w:sz w:val="24"/>
          <w:szCs w:val="24"/>
        </w:rPr>
        <w:t>CONTENT OF THE LESSON</w:t>
      </w:r>
    </w:p>
    <w:p w:rsidR="00B52861" w:rsidRDefault="00B52861" w:rsidP="00B52861">
      <w:pPr>
        <w:rPr>
          <w:sz w:val="24"/>
          <w:szCs w:val="24"/>
        </w:rPr>
      </w:pPr>
      <w:r>
        <w:rPr>
          <w:sz w:val="24"/>
          <w:szCs w:val="24"/>
        </w:rPr>
        <w:t>SATIN STITCHES</w:t>
      </w:r>
    </w:p>
    <w:p w:rsidR="00B52861" w:rsidRPr="00E617DC" w:rsidRDefault="0042451E" w:rsidP="00B52861">
      <w:pPr>
        <w:rPr>
          <w:sz w:val="24"/>
          <w:szCs w:val="24"/>
        </w:rPr>
      </w:pPr>
      <w:r>
        <w:rPr>
          <w:sz w:val="24"/>
          <w:szCs w:val="24"/>
        </w:rPr>
        <w:t xml:space="preserve">Satin stitch is simple to work but it takes constant practice to get smooth surface and neat </w:t>
      </w:r>
      <w:proofErr w:type="gramStart"/>
      <w:r>
        <w:rPr>
          <w:sz w:val="24"/>
          <w:szCs w:val="24"/>
        </w:rPr>
        <w:t>edges .</w:t>
      </w:r>
      <w:proofErr w:type="gramEnd"/>
      <w:r>
        <w:rPr>
          <w:sz w:val="24"/>
          <w:szCs w:val="24"/>
        </w:rPr>
        <w:t xml:space="preserve"> Satin stitch is a filling stitch used to cover regular and irregular shaped surface/</w:t>
      </w:r>
    </w:p>
    <w:p w:rsidR="004500D3" w:rsidRPr="0042451E" w:rsidRDefault="004500D3" w:rsidP="004500D3">
      <w:pPr>
        <w:spacing w:after="0" w:line="240" w:lineRule="auto"/>
        <w:rPr>
          <w:rFonts w:ascii="Arial" w:eastAsia="Times New Roman" w:hAnsi="Arial" w:cs="Arial"/>
        </w:rPr>
      </w:pPr>
      <w:r w:rsidRPr="0042451E">
        <w:rPr>
          <w:rFonts w:ascii="Arial" w:eastAsia="Times New Roman" w:hAnsi="Arial" w:cs="Arial"/>
        </w:rPr>
        <w:t>Practical decorative stitches on brown paper: Satin</w:t>
      </w:r>
      <w:r w:rsidR="0042451E">
        <w:rPr>
          <w:rFonts w:ascii="Arial" w:eastAsia="Times New Roman" w:hAnsi="Arial" w:cs="Arial"/>
        </w:rPr>
        <w:t xml:space="preserve"> </w:t>
      </w:r>
      <w:r w:rsidRPr="0042451E">
        <w:rPr>
          <w:rFonts w:ascii="Arial" w:eastAsia="Times New Roman" w:hAnsi="Arial" w:cs="Arial"/>
        </w:rPr>
        <w:t xml:space="preserve">stitch </w:t>
      </w:r>
    </w:p>
    <w:p w:rsidR="004500D3" w:rsidRPr="0042451E" w:rsidRDefault="004500D3" w:rsidP="004500D3">
      <w:pPr>
        <w:spacing w:after="0" w:line="240" w:lineRule="auto"/>
        <w:rPr>
          <w:rFonts w:ascii="Arial" w:eastAsia="Times New Roman" w:hAnsi="Arial" w:cs="Arial"/>
        </w:rPr>
      </w:pPr>
    </w:p>
    <w:p w:rsidR="004500D3" w:rsidRPr="0042451E" w:rsidRDefault="0042451E" w:rsidP="004500D3">
      <w:pPr>
        <w:spacing w:after="0" w:line="240" w:lineRule="auto"/>
        <w:rPr>
          <w:rFonts w:ascii="Arial" w:eastAsia="Times New Roman" w:hAnsi="Arial" w:cs="Arial"/>
        </w:rPr>
      </w:pPr>
      <w:r>
        <w:rPr>
          <w:rFonts w:ascii="Arial" w:eastAsia="Times New Roman" w:hAnsi="Arial" w:cs="Arial"/>
        </w:rPr>
        <w:t xml:space="preserve">1. </w:t>
      </w:r>
      <w:r w:rsidR="004500D3" w:rsidRPr="0042451E">
        <w:rPr>
          <w:rFonts w:ascii="Arial" w:eastAsia="Times New Roman" w:hAnsi="Arial" w:cs="Arial"/>
        </w:rPr>
        <w:t>Satin stitch is simple to work but take practice to get</w:t>
      </w:r>
      <w:r>
        <w:rPr>
          <w:rFonts w:ascii="Arial" w:eastAsia="Times New Roman" w:hAnsi="Arial" w:cs="Arial"/>
        </w:rPr>
        <w:t xml:space="preserve"> </w:t>
      </w:r>
      <w:r w:rsidR="004500D3" w:rsidRPr="0042451E">
        <w:rPr>
          <w:rFonts w:ascii="Arial" w:eastAsia="Times New Roman" w:hAnsi="Arial" w:cs="Arial"/>
        </w:rPr>
        <w:t>a smooth surface and neat edges</w:t>
      </w:r>
    </w:p>
    <w:p w:rsidR="004500D3" w:rsidRPr="0042451E" w:rsidRDefault="004500D3" w:rsidP="004500D3">
      <w:pPr>
        <w:spacing w:after="0" w:line="240" w:lineRule="auto"/>
        <w:rPr>
          <w:rFonts w:ascii="Arial" w:eastAsia="Times New Roman" w:hAnsi="Arial" w:cs="Arial"/>
        </w:rPr>
      </w:pPr>
    </w:p>
    <w:p w:rsidR="004500D3" w:rsidRPr="0042451E" w:rsidRDefault="0042451E" w:rsidP="004500D3">
      <w:pPr>
        <w:spacing w:after="0" w:line="240" w:lineRule="auto"/>
        <w:rPr>
          <w:rFonts w:ascii="Arial" w:eastAsia="Times New Roman" w:hAnsi="Arial" w:cs="Arial"/>
        </w:rPr>
      </w:pPr>
      <w:r>
        <w:rPr>
          <w:rFonts w:ascii="Arial" w:eastAsia="Times New Roman" w:hAnsi="Arial" w:cs="Arial"/>
        </w:rPr>
        <w:t>2.</w:t>
      </w:r>
      <w:r w:rsidRPr="0042451E">
        <w:rPr>
          <w:rFonts w:ascii="Arial" w:eastAsia="Times New Roman" w:hAnsi="Arial" w:cs="Arial"/>
        </w:rPr>
        <w:t xml:space="preserve"> Work</w:t>
      </w:r>
      <w:r w:rsidR="004500D3" w:rsidRPr="0042451E">
        <w:rPr>
          <w:rFonts w:ascii="Arial" w:eastAsia="Times New Roman" w:hAnsi="Arial" w:cs="Arial"/>
        </w:rPr>
        <w:t xml:space="preserve"> straight stitches closely together across the</w:t>
      </w:r>
      <w:r>
        <w:rPr>
          <w:rFonts w:ascii="Arial" w:eastAsia="Times New Roman" w:hAnsi="Arial" w:cs="Arial"/>
        </w:rPr>
        <w:t xml:space="preserve"> </w:t>
      </w:r>
      <w:r w:rsidR="004500D3" w:rsidRPr="0042451E">
        <w:rPr>
          <w:rFonts w:ascii="Arial" w:eastAsia="Times New Roman" w:hAnsi="Arial" w:cs="Arial"/>
        </w:rPr>
        <w:t xml:space="preserve">outline </w:t>
      </w:r>
    </w:p>
    <w:p w:rsidR="0042451E" w:rsidRDefault="0042451E" w:rsidP="0042451E">
      <w:pPr>
        <w:spacing w:after="0" w:line="240" w:lineRule="auto"/>
        <w:rPr>
          <w:rFonts w:ascii="Arial" w:eastAsia="Times New Roman" w:hAnsi="Arial" w:cs="Arial"/>
        </w:rPr>
      </w:pPr>
    </w:p>
    <w:p w:rsidR="004500D3" w:rsidRPr="0042451E" w:rsidRDefault="0042451E" w:rsidP="0042451E">
      <w:pPr>
        <w:spacing w:after="0" w:line="240" w:lineRule="auto"/>
        <w:rPr>
          <w:rFonts w:ascii="Arial" w:eastAsia="Times New Roman" w:hAnsi="Arial" w:cs="Arial"/>
        </w:rPr>
      </w:pPr>
      <w:r>
        <w:rPr>
          <w:rFonts w:ascii="Arial" w:eastAsia="Times New Roman" w:hAnsi="Arial" w:cs="Arial"/>
        </w:rPr>
        <w:t>3.</w:t>
      </w:r>
      <w:r w:rsidRPr="0042451E">
        <w:rPr>
          <w:rFonts w:ascii="Arial" w:eastAsia="Times New Roman" w:hAnsi="Arial" w:cs="Arial"/>
        </w:rPr>
        <w:t xml:space="preserve"> Taken</w:t>
      </w:r>
      <w:r w:rsidR="004500D3" w:rsidRPr="0042451E">
        <w:rPr>
          <w:rFonts w:ascii="Arial" w:eastAsia="Times New Roman" w:hAnsi="Arial" w:cs="Arial"/>
        </w:rPr>
        <w:t xml:space="preserve"> care to keep a neat edge</w:t>
      </w:r>
    </w:p>
    <w:p w:rsidR="0042451E" w:rsidRPr="0042451E" w:rsidRDefault="0042451E" w:rsidP="0042451E">
      <w:pPr>
        <w:pStyle w:val="ListParagraph"/>
        <w:spacing w:after="0" w:line="240" w:lineRule="auto"/>
        <w:rPr>
          <w:rFonts w:ascii="Arial" w:eastAsia="Times New Roman" w:hAnsi="Arial" w:cs="Arial"/>
        </w:rPr>
      </w:pPr>
    </w:p>
    <w:p w:rsidR="004500D3" w:rsidRPr="0042451E" w:rsidRDefault="0042451E" w:rsidP="004500D3">
      <w:pPr>
        <w:spacing w:after="0" w:line="240" w:lineRule="auto"/>
        <w:rPr>
          <w:rFonts w:ascii="Arial" w:eastAsia="Times New Roman" w:hAnsi="Arial" w:cs="Arial"/>
        </w:rPr>
      </w:pPr>
      <w:r>
        <w:rPr>
          <w:rFonts w:ascii="Arial" w:eastAsia="Times New Roman" w:hAnsi="Arial" w:cs="Arial"/>
        </w:rPr>
        <w:t xml:space="preserve">4. </w:t>
      </w:r>
      <w:r w:rsidR="004500D3" w:rsidRPr="0042451E">
        <w:rPr>
          <w:rFonts w:ascii="Arial" w:eastAsia="Times New Roman" w:hAnsi="Arial" w:cs="Arial"/>
        </w:rPr>
        <w:t>Work with an even tension throughout</w:t>
      </w:r>
    </w:p>
    <w:p w:rsidR="00E617DC" w:rsidRPr="0042451E" w:rsidRDefault="00E617DC" w:rsidP="004500D3">
      <w:pPr>
        <w:spacing w:after="0" w:line="240" w:lineRule="auto"/>
        <w:rPr>
          <w:rFonts w:ascii="Arial" w:eastAsia="Times New Roman" w:hAnsi="Arial" w:cs="Arial"/>
        </w:rPr>
      </w:pPr>
    </w:p>
    <w:p w:rsidR="004500D3" w:rsidRPr="0042451E" w:rsidRDefault="00E617DC" w:rsidP="004500D3">
      <w:pPr>
        <w:spacing w:after="0" w:line="240" w:lineRule="auto"/>
        <w:rPr>
          <w:rFonts w:ascii="Arial" w:eastAsia="Times New Roman" w:hAnsi="Arial" w:cs="Arial"/>
        </w:rPr>
      </w:pPr>
      <w:r w:rsidRPr="0042451E">
        <w:rPr>
          <w:rFonts w:ascii="Arial" w:eastAsia="Times New Roman" w:hAnsi="Arial" w:cs="Arial"/>
        </w:rPr>
        <w:t>FRENCH KNOT</w:t>
      </w:r>
    </w:p>
    <w:p w:rsidR="00E617DC" w:rsidRPr="0042451E" w:rsidRDefault="00E617DC" w:rsidP="004500D3">
      <w:pPr>
        <w:spacing w:after="0" w:line="240" w:lineRule="auto"/>
        <w:rPr>
          <w:rFonts w:ascii="Arial" w:eastAsia="Times New Roman" w:hAnsi="Arial" w:cs="Arial"/>
        </w:rPr>
      </w:pPr>
    </w:p>
    <w:p w:rsidR="004500D3" w:rsidRPr="0042451E" w:rsidRDefault="00E617DC" w:rsidP="004500D3">
      <w:pPr>
        <w:spacing w:after="0" w:line="240" w:lineRule="auto"/>
        <w:rPr>
          <w:rFonts w:ascii="Arial" w:eastAsia="Times New Roman" w:hAnsi="Arial" w:cs="Arial"/>
        </w:rPr>
      </w:pPr>
      <w:r w:rsidRPr="0042451E">
        <w:rPr>
          <w:rFonts w:ascii="Arial" w:eastAsia="Times New Roman" w:hAnsi="Arial" w:cs="Arial"/>
        </w:rPr>
        <w:t xml:space="preserve">French knot is usually applied to the center of the </w:t>
      </w:r>
      <w:proofErr w:type="gramStart"/>
      <w:r w:rsidRPr="0042451E">
        <w:rPr>
          <w:rFonts w:ascii="Arial" w:eastAsia="Times New Roman" w:hAnsi="Arial" w:cs="Arial"/>
        </w:rPr>
        <w:t>flower  and</w:t>
      </w:r>
      <w:proofErr w:type="gramEnd"/>
      <w:r w:rsidRPr="0042451E">
        <w:rPr>
          <w:rFonts w:ascii="Arial" w:eastAsia="Times New Roman" w:hAnsi="Arial" w:cs="Arial"/>
        </w:rPr>
        <w:t xml:space="preserve"> it looks like a knot</w:t>
      </w:r>
    </w:p>
    <w:p w:rsidR="00E617DC" w:rsidRPr="0042451E" w:rsidRDefault="00E617DC" w:rsidP="004500D3">
      <w:pPr>
        <w:spacing w:after="0" w:line="240" w:lineRule="auto"/>
        <w:rPr>
          <w:rFonts w:ascii="Arial" w:eastAsia="Times New Roman" w:hAnsi="Arial" w:cs="Arial"/>
        </w:rPr>
      </w:pPr>
    </w:p>
    <w:p w:rsidR="00E617DC" w:rsidRPr="0042451E" w:rsidRDefault="00E617DC" w:rsidP="004500D3">
      <w:pPr>
        <w:spacing w:after="0" w:line="240" w:lineRule="auto"/>
        <w:rPr>
          <w:rFonts w:ascii="Arial" w:eastAsia="Times New Roman" w:hAnsi="Arial" w:cs="Arial"/>
        </w:rPr>
      </w:pPr>
      <w:r w:rsidRPr="0042451E">
        <w:rPr>
          <w:rFonts w:ascii="Arial" w:eastAsia="Times New Roman" w:hAnsi="Arial" w:cs="Arial"/>
        </w:rPr>
        <w:t>HOW TO MAKE A FRENCH KNOT</w:t>
      </w:r>
    </w:p>
    <w:p w:rsidR="00E617DC" w:rsidRPr="0042451E" w:rsidRDefault="00E617DC" w:rsidP="004500D3">
      <w:pPr>
        <w:spacing w:after="0" w:line="240" w:lineRule="auto"/>
        <w:rPr>
          <w:rFonts w:ascii="Arial" w:eastAsia="Times New Roman" w:hAnsi="Arial" w:cs="Arial"/>
        </w:rPr>
      </w:pPr>
    </w:p>
    <w:p w:rsidR="004500D3" w:rsidRPr="0042451E" w:rsidRDefault="00E617DC" w:rsidP="004500D3">
      <w:pPr>
        <w:spacing w:after="0" w:line="240" w:lineRule="auto"/>
        <w:rPr>
          <w:rFonts w:ascii="Arial" w:eastAsia="Times New Roman" w:hAnsi="Arial" w:cs="Arial"/>
        </w:rPr>
      </w:pPr>
      <w:r w:rsidRPr="0042451E">
        <w:rPr>
          <w:rFonts w:ascii="Arial" w:eastAsia="Times New Roman" w:hAnsi="Arial" w:cs="Arial"/>
        </w:rPr>
        <w:t xml:space="preserve">1. </w:t>
      </w:r>
      <w:r w:rsidR="004500D3" w:rsidRPr="0042451E">
        <w:rPr>
          <w:rFonts w:ascii="Arial" w:eastAsia="Times New Roman" w:hAnsi="Arial" w:cs="Arial"/>
        </w:rPr>
        <w:t>Bring the thread out at the required position</w:t>
      </w:r>
    </w:p>
    <w:p w:rsidR="004500D3" w:rsidRPr="004500D3" w:rsidRDefault="004500D3" w:rsidP="004500D3">
      <w:pPr>
        <w:spacing w:after="0" w:line="240" w:lineRule="auto"/>
        <w:rPr>
          <w:rFonts w:ascii="Arial" w:eastAsia="Times New Roman" w:hAnsi="Arial" w:cs="Arial"/>
          <w:sz w:val="24"/>
          <w:szCs w:val="24"/>
        </w:rPr>
      </w:pPr>
    </w:p>
    <w:p w:rsidR="004500D3" w:rsidRPr="004500D3" w:rsidRDefault="00E617DC" w:rsidP="004500D3">
      <w:pPr>
        <w:spacing w:after="0" w:line="240" w:lineRule="auto"/>
        <w:rPr>
          <w:rFonts w:ascii="Arial" w:eastAsia="Times New Roman" w:hAnsi="Arial" w:cs="Arial"/>
          <w:sz w:val="24"/>
          <w:szCs w:val="24"/>
        </w:rPr>
      </w:pPr>
      <w:r w:rsidRPr="00E617DC">
        <w:rPr>
          <w:rFonts w:ascii="Arial" w:eastAsia="Times New Roman" w:hAnsi="Arial" w:cs="Arial"/>
          <w:sz w:val="24"/>
          <w:szCs w:val="24"/>
        </w:rPr>
        <w:t xml:space="preserve">2. </w:t>
      </w:r>
      <w:r w:rsidR="004500D3" w:rsidRPr="004500D3">
        <w:rPr>
          <w:rFonts w:ascii="Arial" w:eastAsia="Times New Roman" w:hAnsi="Arial" w:cs="Arial"/>
          <w:sz w:val="24"/>
          <w:szCs w:val="24"/>
        </w:rPr>
        <w:t xml:space="preserve">Hold thread down with left thumb and </w:t>
      </w:r>
      <w:proofErr w:type="spellStart"/>
      <w:r w:rsidR="004500D3" w:rsidRPr="004500D3">
        <w:rPr>
          <w:rFonts w:ascii="Arial" w:eastAsia="Times New Roman" w:hAnsi="Arial" w:cs="Arial"/>
          <w:sz w:val="24"/>
          <w:szCs w:val="24"/>
        </w:rPr>
        <w:t>encycle</w:t>
      </w:r>
      <w:proofErr w:type="spellEnd"/>
      <w:r w:rsidR="004500D3" w:rsidRPr="004500D3">
        <w:rPr>
          <w:rFonts w:ascii="Arial" w:eastAsia="Times New Roman" w:hAnsi="Arial" w:cs="Arial"/>
          <w:sz w:val="24"/>
          <w:szCs w:val="24"/>
        </w:rPr>
        <w:t xml:space="preserve"> thread</w:t>
      </w:r>
      <w:r w:rsidRPr="00E617DC">
        <w:rPr>
          <w:rFonts w:ascii="Arial" w:eastAsia="Times New Roman" w:hAnsi="Arial" w:cs="Arial"/>
          <w:sz w:val="24"/>
          <w:szCs w:val="24"/>
        </w:rPr>
        <w:t xml:space="preserve"> twice or </w:t>
      </w:r>
      <w:r w:rsidR="004500D3" w:rsidRPr="004500D3">
        <w:rPr>
          <w:rFonts w:ascii="Arial" w:eastAsia="Times New Roman" w:hAnsi="Arial" w:cs="Arial"/>
          <w:sz w:val="24"/>
          <w:szCs w:val="24"/>
        </w:rPr>
        <w:t>more with the needle</w:t>
      </w:r>
    </w:p>
    <w:p w:rsidR="00B52861" w:rsidRDefault="00B52861" w:rsidP="004500D3">
      <w:pPr>
        <w:spacing w:after="0" w:line="240" w:lineRule="auto"/>
        <w:rPr>
          <w:rFonts w:ascii="Arial" w:eastAsia="Times New Roman" w:hAnsi="Arial" w:cs="Arial"/>
          <w:sz w:val="24"/>
          <w:szCs w:val="24"/>
        </w:rPr>
      </w:pPr>
    </w:p>
    <w:p w:rsidR="00E617DC" w:rsidRPr="00E617DC" w:rsidRDefault="00E617DC" w:rsidP="004500D3">
      <w:pPr>
        <w:spacing w:after="0" w:line="240" w:lineRule="auto"/>
        <w:rPr>
          <w:rFonts w:ascii="Arial" w:eastAsia="Times New Roman" w:hAnsi="Arial" w:cs="Arial"/>
          <w:sz w:val="24"/>
          <w:szCs w:val="24"/>
        </w:rPr>
      </w:pPr>
      <w:r w:rsidRPr="00E617DC">
        <w:rPr>
          <w:rFonts w:ascii="Arial" w:eastAsia="Times New Roman" w:hAnsi="Arial" w:cs="Arial"/>
          <w:sz w:val="24"/>
          <w:szCs w:val="24"/>
        </w:rPr>
        <w:t>3. Still</w:t>
      </w:r>
      <w:r w:rsidR="004500D3" w:rsidRPr="00E617DC">
        <w:rPr>
          <w:rFonts w:ascii="Arial" w:eastAsia="Times New Roman" w:hAnsi="Arial" w:cs="Arial"/>
          <w:sz w:val="24"/>
          <w:szCs w:val="24"/>
        </w:rPr>
        <w:t xml:space="preserve"> holding thread firmly, twist needle back to the</w:t>
      </w:r>
      <w:r w:rsidRPr="00E617DC">
        <w:rPr>
          <w:rFonts w:ascii="Arial" w:eastAsia="Times New Roman" w:hAnsi="Arial" w:cs="Arial"/>
          <w:sz w:val="24"/>
          <w:szCs w:val="24"/>
        </w:rPr>
        <w:t xml:space="preserve"> Starting</w:t>
      </w:r>
      <w:r w:rsidR="004500D3" w:rsidRPr="004500D3">
        <w:rPr>
          <w:rFonts w:ascii="Arial" w:eastAsia="Times New Roman" w:hAnsi="Arial" w:cs="Arial"/>
          <w:sz w:val="24"/>
          <w:szCs w:val="24"/>
        </w:rPr>
        <w:t xml:space="preserve"> point</w:t>
      </w:r>
    </w:p>
    <w:p w:rsidR="00B52861" w:rsidRDefault="00B52861" w:rsidP="004500D3">
      <w:pPr>
        <w:spacing w:after="0" w:line="240" w:lineRule="auto"/>
        <w:rPr>
          <w:rFonts w:ascii="Arial" w:eastAsia="Times New Roman" w:hAnsi="Arial" w:cs="Arial"/>
          <w:sz w:val="24"/>
          <w:szCs w:val="24"/>
        </w:rPr>
      </w:pPr>
    </w:p>
    <w:p w:rsidR="004500D3" w:rsidRPr="004500D3" w:rsidRDefault="0042451E" w:rsidP="004500D3">
      <w:pPr>
        <w:spacing w:after="0" w:line="240" w:lineRule="auto"/>
        <w:rPr>
          <w:rFonts w:ascii="Arial" w:eastAsia="Times New Roman" w:hAnsi="Arial" w:cs="Arial"/>
          <w:sz w:val="24"/>
          <w:szCs w:val="24"/>
        </w:rPr>
      </w:pPr>
      <w:r w:rsidRPr="00E617DC">
        <w:rPr>
          <w:rFonts w:ascii="Arial" w:eastAsia="Times New Roman" w:hAnsi="Arial" w:cs="Arial"/>
          <w:sz w:val="24"/>
          <w:szCs w:val="24"/>
        </w:rPr>
        <w:t>4.</w:t>
      </w:r>
      <w:r w:rsidRPr="004500D3">
        <w:rPr>
          <w:rFonts w:ascii="Arial" w:eastAsia="Times New Roman" w:hAnsi="Arial" w:cs="Arial"/>
          <w:sz w:val="24"/>
          <w:szCs w:val="24"/>
        </w:rPr>
        <w:t xml:space="preserve"> Insert</w:t>
      </w:r>
      <w:r w:rsidR="004500D3" w:rsidRPr="004500D3">
        <w:rPr>
          <w:rFonts w:ascii="Arial" w:eastAsia="Times New Roman" w:hAnsi="Arial" w:cs="Arial"/>
          <w:sz w:val="24"/>
          <w:szCs w:val="24"/>
        </w:rPr>
        <w:t xml:space="preserve"> it close to where the thread first comes</w:t>
      </w:r>
    </w:p>
    <w:p w:rsidR="004500D3" w:rsidRPr="004500D3" w:rsidRDefault="004500D3" w:rsidP="004500D3">
      <w:pPr>
        <w:spacing w:after="0" w:line="240" w:lineRule="auto"/>
        <w:rPr>
          <w:rFonts w:ascii="Arial" w:eastAsia="Times New Roman" w:hAnsi="Arial" w:cs="Arial"/>
          <w:sz w:val="24"/>
          <w:szCs w:val="24"/>
        </w:rPr>
      </w:pPr>
    </w:p>
    <w:p w:rsidR="004500D3" w:rsidRPr="004500D3" w:rsidRDefault="00E617DC" w:rsidP="004500D3">
      <w:pPr>
        <w:spacing w:after="0" w:line="240" w:lineRule="auto"/>
        <w:rPr>
          <w:rFonts w:ascii="Arial" w:eastAsia="Times New Roman" w:hAnsi="Arial" w:cs="Arial"/>
          <w:sz w:val="24"/>
          <w:szCs w:val="24"/>
        </w:rPr>
      </w:pPr>
      <w:r w:rsidRPr="00E617DC">
        <w:rPr>
          <w:rFonts w:ascii="Arial" w:eastAsia="Times New Roman" w:hAnsi="Arial" w:cs="Arial"/>
          <w:sz w:val="24"/>
          <w:szCs w:val="24"/>
        </w:rPr>
        <w:t>5. Put</w:t>
      </w:r>
      <w:r w:rsidR="004500D3" w:rsidRPr="00E617DC">
        <w:rPr>
          <w:rFonts w:ascii="Arial" w:eastAsia="Times New Roman" w:hAnsi="Arial" w:cs="Arial"/>
          <w:sz w:val="24"/>
          <w:szCs w:val="24"/>
        </w:rPr>
        <w:t xml:space="preserve"> thread through to the back and secure for a single</w:t>
      </w:r>
      <w:r w:rsidRPr="00E617DC">
        <w:rPr>
          <w:rFonts w:ascii="Arial" w:eastAsia="Times New Roman" w:hAnsi="Arial" w:cs="Arial"/>
          <w:sz w:val="24"/>
          <w:szCs w:val="24"/>
        </w:rPr>
        <w:t xml:space="preserve"> </w:t>
      </w:r>
      <w:r w:rsidR="004500D3" w:rsidRPr="004500D3">
        <w:rPr>
          <w:rFonts w:ascii="Arial" w:eastAsia="Times New Roman" w:hAnsi="Arial" w:cs="Arial"/>
          <w:sz w:val="24"/>
          <w:szCs w:val="24"/>
        </w:rPr>
        <w:t>knot or pass on to the position of next stitch</w:t>
      </w:r>
    </w:p>
    <w:p w:rsidR="004500D3" w:rsidRPr="00E617DC" w:rsidRDefault="004500D3" w:rsidP="004500D3">
      <w:pPr>
        <w:pStyle w:val="NoSpacing"/>
        <w:rPr>
          <w:sz w:val="24"/>
          <w:szCs w:val="24"/>
        </w:rPr>
      </w:pPr>
    </w:p>
    <w:p w:rsidR="00B52861" w:rsidRDefault="00B52861" w:rsidP="00B52861">
      <w:pPr>
        <w:pStyle w:val="NoSpacing"/>
        <w:tabs>
          <w:tab w:val="left" w:pos="1740"/>
        </w:tabs>
        <w:rPr>
          <w:sz w:val="24"/>
          <w:szCs w:val="24"/>
        </w:rPr>
      </w:pPr>
    </w:p>
    <w:p w:rsidR="00B52861" w:rsidRPr="00E617DC" w:rsidRDefault="00B52861" w:rsidP="00B52861">
      <w:pPr>
        <w:pStyle w:val="NoSpacing"/>
        <w:tabs>
          <w:tab w:val="left" w:pos="1740"/>
        </w:tabs>
        <w:rPr>
          <w:sz w:val="24"/>
          <w:szCs w:val="24"/>
        </w:rPr>
      </w:pPr>
      <w:r w:rsidRPr="00E617DC">
        <w:rPr>
          <w:sz w:val="24"/>
          <w:szCs w:val="24"/>
        </w:rPr>
        <w:lastRenderedPageBreak/>
        <w:t>STRATEGIES AND ACTIVITIES</w:t>
      </w:r>
    </w:p>
    <w:p w:rsidR="00B52861" w:rsidRPr="00E617DC" w:rsidRDefault="00B52861" w:rsidP="00B52861">
      <w:pPr>
        <w:pStyle w:val="NoSpacing"/>
        <w:rPr>
          <w:sz w:val="24"/>
          <w:szCs w:val="24"/>
        </w:rPr>
      </w:pPr>
      <w:r w:rsidRPr="00E617DC">
        <w:rPr>
          <w:sz w:val="24"/>
          <w:szCs w:val="24"/>
        </w:rPr>
        <w:t>STEP I; The Teacher revises the previous week lesson.</w:t>
      </w:r>
    </w:p>
    <w:p w:rsidR="00B52861" w:rsidRPr="00E617DC" w:rsidRDefault="00B52861" w:rsidP="00B52861">
      <w:pPr>
        <w:pStyle w:val="NoSpacing"/>
        <w:rPr>
          <w:sz w:val="24"/>
          <w:szCs w:val="24"/>
        </w:rPr>
      </w:pPr>
    </w:p>
    <w:p w:rsidR="00B52861" w:rsidRPr="00E617DC" w:rsidRDefault="00B52861" w:rsidP="00B52861">
      <w:pPr>
        <w:rPr>
          <w:sz w:val="24"/>
          <w:szCs w:val="24"/>
        </w:rPr>
      </w:pPr>
      <w:r w:rsidRPr="00E617DC">
        <w:rPr>
          <w:sz w:val="24"/>
          <w:szCs w:val="24"/>
        </w:rPr>
        <w:t>STEPII: The Teacher introduces the new topic.</w:t>
      </w:r>
    </w:p>
    <w:p w:rsidR="00B52861" w:rsidRPr="00E617DC" w:rsidRDefault="00B52861" w:rsidP="00B52861">
      <w:pPr>
        <w:rPr>
          <w:sz w:val="24"/>
          <w:szCs w:val="24"/>
        </w:rPr>
      </w:pPr>
      <w:r w:rsidRPr="00E617DC">
        <w:rPr>
          <w:sz w:val="24"/>
          <w:szCs w:val="24"/>
        </w:rPr>
        <w:t>STEP III: The Teacher explains the note in details.</w:t>
      </w:r>
    </w:p>
    <w:p w:rsidR="00B52861" w:rsidRPr="00E617DC" w:rsidRDefault="00B52861" w:rsidP="00B52861">
      <w:pPr>
        <w:rPr>
          <w:sz w:val="24"/>
          <w:szCs w:val="24"/>
        </w:rPr>
      </w:pPr>
      <w:r w:rsidRPr="00E617DC">
        <w:rPr>
          <w:sz w:val="24"/>
          <w:szCs w:val="24"/>
        </w:rPr>
        <w:t xml:space="preserve">STEPIV: The Teacher gives room for pupils to ask questions. </w:t>
      </w:r>
    </w:p>
    <w:p w:rsidR="00B52861" w:rsidRPr="00E617DC" w:rsidRDefault="00B52861" w:rsidP="00B52861">
      <w:pPr>
        <w:rPr>
          <w:sz w:val="24"/>
          <w:szCs w:val="24"/>
        </w:rPr>
      </w:pPr>
      <w:r w:rsidRPr="00E617DC">
        <w:rPr>
          <w:sz w:val="24"/>
          <w:szCs w:val="24"/>
        </w:rPr>
        <w:t>STEPV: The Teacher evaluates the pupils.</w:t>
      </w:r>
    </w:p>
    <w:p w:rsidR="00B52861" w:rsidRDefault="00B52861" w:rsidP="0042451E">
      <w:pPr>
        <w:rPr>
          <w:sz w:val="24"/>
          <w:szCs w:val="24"/>
        </w:rPr>
      </w:pPr>
      <w:r w:rsidRPr="00E617DC">
        <w:rPr>
          <w:sz w:val="24"/>
          <w:szCs w:val="24"/>
        </w:rPr>
        <w:t>ASSESSMENT AND EVALUATION</w:t>
      </w:r>
    </w:p>
    <w:p w:rsidR="0042451E" w:rsidRPr="00E617DC" w:rsidRDefault="0042451E" w:rsidP="0042451E">
      <w:pPr>
        <w:pStyle w:val="NoSpacing"/>
        <w:tabs>
          <w:tab w:val="left" w:pos="1140"/>
          <w:tab w:val="center" w:pos="5040"/>
        </w:tabs>
        <w:ind w:firstLine="720"/>
        <w:rPr>
          <w:sz w:val="24"/>
          <w:szCs w:val="24"/>
        </w:rPr>
      </w:pPr>
      <w:r>
        <w:rPr>
          <w:sz w:val="24"/>
          <w:szCs w:val="24"/>
        </w:rPr>
        <w:t>1. Explain French knot stitches</w:t>
      </w:r>
      <w:r>
        <w:rPr>
          <w:sz w:val="24"/>
          <w:szCs w:val="24"/>
        </w:rPr>
        <w:tab/>
      </w:r>
    </w:p>
    <w:p w:rsidR="0042451E" w:rsidRPr="00E617DC" w:rsidRDefault="0042451E" w:rsidP="0042451E">
      <w:pPr>
        <w:pStyle w:val="NoSpacing"/>
        <w:tabs>
          <w:tab w:val="left" w:pos="1140"/>
        </w:tabs>
        <w:ind w:firstLine="720"/>
        <w:rPr>
          <w:sz w:val="24"/>
          <w:szCs w:val="24"/>
        </w:rPr>
      </w:pPr>
      <w:r>
        <w:rPr>
          <w:sz w:val="24"/>
          <w:szCs w:val="24"/>
        </w:rPr>
        <w:t>2. Explain satin stitches</w:t>
      </w:r>
      <w:r w:rsidRPr="00E617DC">
        <w:rPr>
          <w:sz w:val="24"/>
          <w:szCs w:val="24"/>
        </w:rPr>
        <w:tab/>
      </w:r>
    </w:p>
    <w:p w:rsidR="0042451E" w:rsidRPr="00E617DC" w:rsidRDefault="0042451E" w:rsidP="0042451E">
      <w:pPr>
        <w:rPr>
          <w:sz w:val="24"/>
          <w:szCs w:val="24"/>
        </w:rPr>
      </w:pPr>
      <w:r w:rsidRPr="00E617DC">
        <w:rPr>
          <w:sz w:val="24"/>
          <w:szCs w:val="24"/>
        </w:rPr>
        <w:tab/>
      </w:r>
      <w:r>
        <w:rPr>
          <w:sz w:val="24"/>
          <w:szCs w:val="24"/>
        </w:rPr>
        <w:tab/>
      </w:r>
    </w:p>
    <w:p w:rsidR="0042451E" w:rsidRPr="00E617DC" w:rsidRDefault="00B52861" w:rsidP="00B52861">
      <w:pPr>
        <w:rPr>
          <w:sz w:val="24"/>
          <w:szCs w:val="24"/>
        </w:rPr>
      </w:pPr>
      <w:r w:rsidRPr="00E617DC">
        <w:rPr>
          <w:sz w:val="24"/>
          <w:szCs w:val="24"/>
        </w:rPr>
        <w:t>WRAP-</w:t>
      </w:r>
      <w:r w:rsidR="00946E3F" w:rsidRPr="00E617DC">
        <w:rPr>
          <w:sz w:val="24"/>
          <w:szCs w:val="24"/>
        </w:rPr>
        <w:t>UP (</w:t>
      </w:r>
      <w:r w:rsidRPr="00E617DC">
        <w:rPr>
          <w:sz w:val="24"/>
          <w:szCs w:val="24"/>
        </w:rPr>
        <w:t>CONCLUSION)</w:t>
      </w:r>
    </w:p>
    <w:p w:rsidR="00B52861" w:rsidRPr="00E617DC" w:rsidRDefault="00B52861" w:rsidP="00B52861">
      <w:pPr>
        <w:rPr>
          <w:sz w:val="24"/>
          <w:szCs w:val="24"/>
        </w:rPr>
      </w:pPr>
      <w:r w:rsidRPr="00E617DC">
        <w:rPr>
          <w:sz w:val="24"/>
          <w:szCs w:val="24"/>
        </w:rPr>
        <w:t>Teacher goes over the topic once again to enhance better understanding.</w:t>
      </w:r>
    </w:p>
    <w:p w:rsidR="00E617DC" w:rsidRPr="00E617DC" w:rsidRDefault="00B52861" w:rsidP="00B52861">
      <w:pPr>
        <w:pStyle w:val="NoSpacing"/>
        <w:rPr>
          <w:sz w:val="24"/>
          <w:szCs w:val="24"/>
        </w:rPr>
      </w:pPr>
      <w:r w:rsidRPr="00E617DC">
        <w:rPr>
          <w:sz w:val="24"/>
          <w:szCs w:val="24"/>
        </w:rPr>
        <w:t>ASSIGNMENT</w:t>
      </w:r>
    </w:p>
    <w:p w:rsidR="00E617DC" w:rsidRPr="00E617DC" w:rsidRDefault="00E617DC" w:rsidP="004500D3">
      <w:pPr>
        <w:pStyle w:val="NoSpacing"/>
        <w:rPr>
          <w:sz w:val="24"/>
          <w:szCs w:val="24"/>
        </w:rPr>
      </w:pPr>
    </w:p>
    <w:p w:rsidR="00E617DC" w:rsidRPr="00E617DC" w:rsidRDefault="0042451E" w:rsidP="004500D3">
      <w:pPr>
        <w:pStyle w:val="NoSpacing"/>
        <w:rPr>
          <w:sz w:val="24"/>
          <w:szCs w:val="24"/>
        </w:rPr>
      </w:pPr>
      <w:r>
        <w:rPr>
          <w:sz w:val="24"/>
          <w:szCs w:val="24"/>
        </w:rPr>
        <w:t>Explain how to make French knot stitches</w:t>
      </w:r>
    </w:p>
    <w:p w:rsidR="00E617DC" w:rsidRPr="00E617DC" w:rsidRDefault="00E617DC" w:rsidP="004500D3">
      <w:pPr>
        <w:pStyle w:val="NoSpacing"/>
        <w:rPr>
          <w:sz w:val="24"/>
          <w:szCs w:val="24"/>
        </w:rPr>
      </w:pPr>
    </w:p>
    <w:p w:rsidR="00E617DC" w:rsidRPr="00E617DC" w:rsidRDefault="00E617DC" w:rsidP="004500D3">
      <w:pPr>
        <w:pStyle w:val="NoSpacing"/>
        <w:rPr>
          <w:sz w:val="24"/>
          <w:szCs w:val="24"/>
        </w:rPr>
      </w:pPr>
    </w:p>
    <w:p w:rsidR="00E617DC" w:rsidRPr="00E617DC" w:rsidRDefault="00E617DC" w:rsidP="004500D3">
      <w:pPr>
        <w:pStyle w:val="NoSpacing"/>
        <w:rPr>
          <w:sz w:val="24"/>
          <w:szCs w:val="24"/>
        </w:rPr>
      </w:pPr>
    </w:p>
    <w:p w:rsidR="00E617DC" w:rsidRPr="00E617DC" w:rsidRDefault="00946E3F" w:rsidP="004500D3">
      <w:pPr>
        <w:pStyle w:val="NoSpacing"/>
        <w:rPr>
          <w:sz w:val="24"/>
          <w:szCs w:val="24"/>
        </w:rPr>
      </w:pPr>
      <w:r>
        <w:rPr>
          <w:sz w:val="24"/>
          <w:szCs w:val="24"/>
        </w:rPr>
        <w:t>WEEK7</w:t>
      </w:r>
    </w:p>
    <w:p w:rsidR="00E617DC" w:rsidRPr="00E617DC" w:rsidRDefault="00E617DC" w:rsidP="004500D3">
      <w:pPr>
        <w:pStyle w:val="NoSpacing"/>
        <w:rPr>
          <w:sz w:val="24"/>
          <w:szCs w:val="24"/>
        </w:rPr>
      </w:pPr>
    </w:p>
    <w:p w:rsidR="003F25FC" w:rsidRPr="00E617DC" w:rsidRDefault="003F25FC" w:rsidP="003F25FC">
      <w:pPr>
        <w:rPr>
          <w:sz w:val="24"/>
          <w:szCs w:val="24"/>
        </w:rPr>
      </w:pPr>
      <w:r w:rsidRPr="00E617DC">
        <w:rPr>
          <w:sz w:val="24"/>
          <w:szCs w:val="24"/>
        </w:rPr>
        <w:t>TOPIC: SIMPLE DECORATIVE STITCHES</w:t>
      </w:r>
    </w:p>
    <w:p w:rsidR="003F25FC" w:rsidRPr="00E617DC" w:rsidRDefault="003F25FC" w:rsidP="003F25FC">
      <w:pPr>
        <w:pStyle w:val="NoSpacing"/>
        <w:rPr>
          <w:sz w:val="24"/>
          <w:szCs w:val="24"/>
        </w:rPr>
      </w:pPr>
      <w:r w:rsidRPr="00E617DC">
        <w:rPr>
          <w:sz w:val="24"/>
          <w:szCs w:val="24"/>
        </w:rPr>
        <w:t xml:space="preserve">SUBTOPIC: TYPES OF DECORATIVE STITCHES </w:t>
      </w:r>
    </w:p>
    <w:p w:rsidR="003F25FC" w:rsidRPr="00E617DC" w:rsidRDefault="003F25FC" w:rsidP="003F25FC">
      <w:pPr>
        <w:pStyle w:val="NoSpacing"/>
        <w:rPr>
          <w:sz w:val="24"/>
          <w:szCs w:val="24"/>
        </w:rPr>
      </w:pPr>
    </w:p>
    <w:p w:rsidR="003F25FC" w:rsidRPr="00E617DC" w:rsidRDefault="003F25FC" w:rsidP="003F25FC">
      <w:pPr>
        <w:pStyle w:val="NoSpacing"/>
        <w:rPr>
          <w:sz w:val="24"/>
          <w:szCs w:val="24"/>
        </w:rPr>
      </w:pPr>
      <w:r w:rsidRPr="00E617DC">
        <w:rPr>
          <w:sz w:val="24"/>
          <w:szCs w:val="24"/>
        </w:rPr>
        <w:t>LEARNING OBJECTIVES: AT THE END OF THE LESSON, PUPILS SHOULD BE ABLE TO:</w:t>
      </w:r>
    </w:p>
    <w:p w:rsidR="003F25FC" w:rsidRPr="00E617DC" w:rsidRDefault="003F25FC" w:rsidP="003F25FC">
      <w:pPr>
        <w:pStyle w:val="NoSpacing"/>
        <w:tabs>
          <w:tab w:val="left" w:pos="1140"/>
          <w:tab w:val="center" w:pos="5040"/>
        </w:tabs>
        <w:ind w:firstLine="720"/>
        <w:rPr>
          <w:sz w:val="24"/>
          <w:szCs w:val="24"/>
        </w:rPr>
      </w:pPr>
      <w:r>
        <w:rPr>
          <w:sz w:val="24"/>
          <w:szCs w:val="24"/>
        </w:rPr>
        <w:tab/>
      </w:r>
    </w:p>
    <w:p w:rsidR="003F25FC" w:rsidRPr="00E617DC" w:rsidRDefault="003F25FC" w:rsidP="003F25FC">
      <w:pPr>
        <w:pStyle w:val="NoSpacing"/>
        <w:tabs>
          <w:tab w:val="left" w:pos="1140"/>
        </w:tabs>
        <w:ind w:firstLine="720"/>
        <w:rPr>
          <w:sz w:val="24"/>
          <w:szCs w:val="24"/>
        </w:rPr>
      </w:pPr>
      <w:r>
        <w:rPr>
          <w:sz w:val="24"/>
          <w:szCs w:val="24"/>
        </w:rPr>
        <w:t>Know how to make herring and stem stitches</w:t>
      </w:r>
      <w:r w:rsidRPr="00E617DC">
        <w:rPr>
          <w:sz w:val="24"/>
          <w:szCs w:val="24"/>
        </w:rPr>
        <w:tab/>
      </w:r>
    </w:p>
    <w:p w:rsidR="003F25FC" w:rsidRPr="00E617DC" w:rsidRDefault="003F25FC" w:rsidP="003F25FC">
      <w:pPr>
        <w:pStyle w:val="NoSpacing"/>
        <w:tabs>
          <w:tab w:val="left" w:pos="1140"/>
          <w:tab w:val="center" w:pos="4680"/>
        </w:tabs>
        <w:rPr>
          <w:sz w:val="24"/>
          <w:szCs w:val="24"/>
        </w:rPr>
      </w:pPr>
      <w:r w:rsidRPr="00E617DC">
        <w:rPr>
          <w:sz w:val="24"/>
          <w:szCs w:val="24"/>
        </w:rPr>
        <w:tab/>
      </w:r>
      <w:r>
        <w:rPr>
          <w:sz w:val="24"/>
          <w:szCs w:val="24"/>
        </w:rPr>
        <w:tab/>
      </w:r>
    </w:p>
    <w:p w:rsidR="003F25FC" w:rsidRPr="00E617DC" w:rsidRDefault="003F25FC" w:rsidP="003F25FC">
      <w:pPr>
        <w:pStyle w:val="NoSpacing"/>
        <w:rPr>
          <w:sz w:val="24"/>
          <w:szCs w:val="24"/>
        </w:rPr>
      </w:pPr>
      <w:r w:rsidRPr="00E617DC">
        <w:rPr>
          <w:sz w:val="24"/>
          <w:szCs w:val="24"/>
        </w:rPr>
        <w:t>INSTRUCTIONAL MATERIALS:</w:t>
      </w:r>
    </w:p>
    <w:p w:rsidR="003F25FC" w:rsidRPr="00E617DC" w:rsidRDefault="003F25FC" w:rsidP="003F25FC">
      <w:pPr>
        <w:pStyle w:val="NoSpacing"/>
        <w:rPr>
          <w:sz w:val="24"/>
          <w:szCs w:val="24"/>
        </w:rPr>
      </w:pPr>
    </w:p>
    <w:p w:rsidR="003F25FC" w:rsidRPr="00E617DC" w:rsidRDefault="003F25FC" w:rsidP="003F25FC">
      <w:pPr>
        <w:pStyle w:val="NoSpacing"/>
        <w:rPr>
          <w:sz w:val="24"/>
          <w:szCs w:val="24"/>
        </w:rPr>
      </w:pPr>
      <w:r w:rsidRPr="00E617DC">
        <w:rPr>
          <w:sz w:val="24"/>
          <w:szCs w:val="24"/>
        </w:rPr>
        <w:t>Piece of fabrics for sewing stitches</w:t>
      </w:r>
    </w:p>
    <w:p w:rsidR="003F25FC" w:rsidRPr="00E617DC" w:rsidRDefault="003F25FC" w:rsidP="003F25FC">
      <w:pPr>
        <w:pStyle w:val="NoSpacing"/>
        <w:ind w:firstLine="720"/>
        <w:rPr>
          <w:sz w:val="24"/>
          <w:szCs w:val="24"/>
        </w:rPr>
      </w:pPr>
    </w:p>
    <w:p w:rsidR="003F25FC" w:rsidRPr="00E617DC" w:rsidRDefault="003F25FC" w:rsidP="003F25FC">
      <w:pPr>
        <w:pStyle w:val="NoSpacing"/>
        <w:rPr>
          <w:sz w:val="24"/>
          <w:szCs w:val="24"/>
        </w:rPr>
      </w:pPr>
      <w:r w:rsidRPr="00E617DC">
        <w:rPr>
          <w:sz w:val="24"/>
          <w:szCs w:val="24"/>
        </w:rPr>
        <w:t>Tailor chalk, Fabrics, Measuring tape, needle</w:t>
      </w:r>
      <w:proofErr w:type="gramStart"/>
      <w:r>
        <w:rPr>
          <w:sz w:val="24"/>
          <w:szCs w:val="24"/>
        </w:rPr>
        <w:t>,thread,ruler</w:t>
      </w:r>
      <w:proofErr w:type="gramEnd"/>
      <w:r w:rsidRPr="00E617DC">
        <w:rPr>
          <w:sz w:val="24"/>
          <w:szCs w:val="24"/>
        </w:rPr>
        <w:t xml:space="preserve"> etc</w:t>
      </w:r>
    </w:p>
    <w:p w:rsidR="003F25FC" w:rsidRPr="00E617DC" w:rsidRDefault="003F25FC" w:rsidP="003F25FC">
      <w:pPr>
        <w:pStyle w:val="NoSpacing"/>
        <w:rPr>
          <w:sz w:val="24"/>
          <w:szCs w:val="24"/>
        </w:rPr>
      </w:pPr>
    </w:p>
    <w:p w:rsidR="003F25FC" w:rsidRPr="00E617DC" w:rsidRDefault="003F25FC" w:rsidP="003F25FC">
      <w:pPr>
        <w:pStyle w:val="NoSpacing"/>
        <w:rPr>
          <w:sz w:val="24"/>
          <w:szCs w:val="24"/>
        </w:rPr>
      </w:pPr>
      <w:r w:rsidRPr="00E617DC">
        <w:rPr>
          <w:sz w:val="24"/>
          <w:szCs w:val="24"/>
        </w:rPr>
        <w:t>RESOURCES AND MATERIALS:</w:t>
      </w:r>
    </w:p>
    <w:p w:rsidR="003F25FC" w:rsidRPr="00E617DC" w:rsidRDefault="003F25FC" w:rsidP="003F25FC">
      <w:pPr>
        <w:tabs>
          <w:tab w:val="left" w:pos="2115"/>
        </w:tabs>
        <w:rPr>
          <w:sz w:val="24"/>
          <w:szCs w:val="24"/>
        </w:rPr>
      </w:pPr>
      <w:r w:rsidRPr="00E617DC">
        <w:rPr>
          <w:sz w:val="24"/>
          <w:szCs w:val="24"/>
        </w:rPr>
        <w:t>Scheme of work</w:t>
      </w:r>
      <w:r w:rsidRPr="00E617DC">
        <w:rPr>
          <w:sz w:val="24"/>
          <w:szCs w:val="24"/>
        </w:rPr>
        <w:tab/>
      </w:r>
    </w:p>
    <w:p w:rsidR="003F25FC" w:rsidRPr="00E617DC" w:rsidRDefault="003F25FC" w:rsidP="003F25FC">
      <w:pPr>
        <w:rPr>
          <w:sz w:val="24"/>
          <w:szCs w:val="24"/>
        </w:rPr>
      </w:pPr>
      <w:r w:rsidRPr="00E617DC">
        <w:rPr>
          <w:sz w:val="24"/>
          <w:szCs w:val="24"/>
        </w:rPr>
        <w:lastRenderedPageBreak/>
        <w:t>All relevant materials</w:t>
      </w:r>
    </w:p>
    <w:p w:rsidR="003F25FC" w:rsidRPr="00E617DC" w:rsidRDefault="003F25FC" w:rsidP="003F25FC">
      <w:pPr>
        <w:rPr>
          <w:sz w:val="24"/>
          <w:szCs w:val="24"/>
        </w:rPr>
      </w:pPr>
      <w:r w:rsidRPr="00E617DC">
        <w:rPr>
          <w:sz w:val="24"/>
          <w:szCs w:val="24"/>
        </w:rPr>
        <w:t>9-Years Basic Education Curriculum</w:t>
      </w:r>
    </w:p>
    <w:p w:rsidR="003F25FC" w:rsidRPr="00E617DC" w:rsidRDefault="003F25FC" w:rsidP="003F25FC">
      <w:pPr>
        <w:rPr>
          <w:sz w:val="24"/>
          <w:szCs w:val="24"/>
        </w:rPr>
      </w:pPr>
      <w:r w:rsidRPr="00E617DC">
        <w:rPr>
          <w:sz w:val="24"/>
          <w:szCs w:val="24"/>
        </w:rPr>
        <w:t>Online information</w:t>
      </w:r>
    </w:p>
    <w:p w:rsidR="003F25FC" w:rsidRPr="00E617DC" w:rsidRDefault="003F25FC" w:rsidP="003F25FC">
      <w:pPr>
        <w:rPr>
          <w:sz w:val="24"/>
          <w:szCs w:val="24"/>
        </w:rPr>
      </w:pPr>
      <w:r w:rsidRPr="00E617DC">
        <w:rPr>
          <w:sz w:val="24"/>
          <w:szCs w:val="24"/>
        </w:rPr>
        <w:t>BUILDING BACKGROUND/CONNECTION TO PRIOR KNOWLEDGE: Pupils are familiar with the topic in their previous classes.</w:t>
      </w:r>
    </w:p>
    <w:p w:rsidR="003F25FC" w:rsidRDefault="003F25FC" w:rsidP="003F25FC">
      <w:pPr>
        <w:rPr>
          <w:sz w:val="24"/>
          <w:szCs w:val="24"/>
        </w:rPr>
      </w:pPr>
      <w:r w:rsidRPr="00E617DC">
        <w:rPr>
          <w:sz w:val="24"/>
          <w:szCs w:val="24"/>
        </w:rPr>
        <w:t>CONTENT OF THE LESSON</w:t>
      </w:r>
    </w:p>
    <w:p w:rsidR="00E617DC" w:rsidRPr="00E617DC" w:rsidRDefault="003F25FC" w:rsidP="004500D3">
      <w:pPr>
        <w:pStyle w:val="NoSpacing"/>
        <w:rPr>
          <w:sz w:val="24"/>
          <w:szCs w:val="24"/>
        </w:rPr>
      </w:pPr>
      <w:r>
        <w:rPr>
          <w:sz w:val="24"/>
          <w:szCs w:val="24"/>
        </w:rPr>
        <w:t>PRACTICAL DECORATIVE STITCHES ON BROWN PAPER:</w:t>
      </w:r>
    </w:p>
    <w:p w:rsidR="00E617DC" w:rsidRDefault="008D71D0" w:rsidP="008D71D0">
      <w:pPr>
        <w:pStyle w:val="NoSpacing"/>
        <w:tabs>
          <w:tab w:val="left" w:pos="1350"/>
        </w:tabs>
        <w:rPr>
          <w:sz w:val="24"/>
          <w:szCs w:val="24"/>
        </w:rPr>
      </w:pPr>
      <w:r>
        <w:rPr>
          <w:sz w:val="24"/>
          <w:szCs w:val="24"/>
        </w:rPr>
        <w:tab/>
      </w:r>
    </w:p>
    <w:p w:rsidR="003F25FC" w:rsidRDefault="003F25FC" w:rsidP="004500D3">
      <w:pPr>
        <w:pStyle w:val="NoSpacing"/>
        <w:rPr>
          <w:sz w:val="24"/>
          <w:szCs w:val="24"/>
        </w:rPr>
      </w:pPr>
      <w:r>
        <w:rPr>
          <w:sz w:val="24"/>
          <w:szCs w:val="24"/>
        </w:rPr>
        <w:t>HERRING- BORNE</w:t>
      </w:r>
    </w:p>
    <w:p w:rsidR="00E617DC" w:rsidRPr="00946E3F" w:rsidRDefault="00D87C90" w:rsidP="00E617DC">
      <w:pPr>
        <w:spacing w:after="0" w:line="240" w:lineRule="auto"/>
        <w:rPr>
          <w:rFonts w:ascii="Arial" w:eastAsia="Times New Roman" w:hAnsi="Arial" w:cs="Arial"/>
        </w:rPr>
      </w:pPr>
      <w:r>
        <w:rPr>
          <w:rFonts w:ascii="Arial" w:eastAsia="Times New Roman" w:hAnsi="Arial" w:cs="Arial"/>
        </w:rPr>
        <w:t xml:space="preserve">Herring borne is used as a decorative stitch for finishing hems and raw edges of </w:t>
      </w:r>
      <w:proofErr w:type="spellStart"/>
      <w:proofErr w:type="gramStart"/>
      <w:r>
        <w:rPr>
          <w:rFonts w:ascii="Arial" w:eastAsia="Times New Roman" w:hAnsi="Arial" w:cs="Arial"/>
        </w:rPr>
        <w:t>sams</w:t>
      </w:r>
      <w:proofErr w:type="spellEnd"/>
      <w:proofErr w:type="gramEnd"/>
      <w:r>
        <w:rPr>
          <w:rFonts w:ascii="Arial" w:eastAsia="Times New Roman" w:hAnsi="Arial" w:cs="Arial"/>
        </w:rPr>
        <w:t>.</w:t>
      </w:r>
    </w:p>
    <w:p w:rsidR="00D87C90" w:rsidRDefault="00D87C90"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How it is worked</w:t>
      </w:r>
    </w:p>
    <w:p w:rsidR="00E617DC" w:rsidRPr="00946E3F" w:rsidRDefault="00E617DC" w:rsidP="00E617DC">
      <w:pPr>
        <w:spacing w:after="0" w:line="240" w:lineRule="auto"/>
        <w:rPr>
          <w:rFonts w:ascii="Arial" w:eastAsia="Times New Roman" w:hAnsi="Arial" w:cs="Arial"/>
        </w:rPr>
      </w:pPr>
    </w:p>
    <w:p w:rsidR="003F25FC" w:rsidRPr="003F25FC" w:rsidRDefault="00D87C90" w:rsidP="003F25FC">
      <w:pPr>
        <w:spacing w:after="0" w:line="240" w:lineRule="auto"/>
        <w:rPr>
          <w:rFonts w:ascii="Arial" w:eastAsia="Times New Roman" w:hAnsi="Arial" w:cs="Arial"/>
        </w:rPr>
      </w:pPr>
      <w:r>
        <w:rPr>
          <w:rFonts w:ascii="Arial" w:eastAsia="Times New Roman" w:hAnsi="Arial" w:cs="Arial"/>
        </w:rPr>
        <w:t>1.</w:t>
      </w:r>
      <w:r w:rsidRPr="003F25FC">
        <w:rPr>
          <w:rFonts w:ascii="Arial" w:eastAsia="Times New Roman" w:hAnsi="Arial" w:cs="Arial"/>
        </w:rPr>
        <w:t xml:space="preserve"> Make</w:t>
      </w:r>
      <w:r w:rsidR="00E617DC" w:rsidRPr="003F25FC">
        <w:rPr>
          <w:rFonts w:ascii="Arial" w:eastAsia="Times New Roman" w:hAnsi="Arial" w:cs="Arial"/>
        </w:rPr>
        <w:t xml:space="preserve"> a running stitch on single material just </w:t>
      </w:r>
      <w:proofErr w:type="spellStart"/>
      <w:r w:rsidR="00E617DC" w:rsidRPr="003F25FC">
        <w:rPr>
          <w:rFonts w:ascii="Arial" w:eastAsia="Times New Roman" w:hAnsi="Arial" w:cs="Arial"/>
        </w:rPr>
        <w:t>belowthe</w:t>
      </w:r>
      <w:proofErr w:type="spellEnd"/>
      <w:r w:rsidR="00E617DC" w:rsidRPr="003F25FC">
        <w:rPr>
          <w:rFonts w:ascii="Arial" w:eastAsia="Times New Roman" w:hAnsi="Arial" w:cs="Arial"/>
        </w:rPr>
        <w:t xml:space="preserve"> raw edge and a little way to the right, </w:t>
      </w:r>
    </w:p>
    <w:p w:rsidR="003F25FC" w:rsidRDefault="003F25FC" w:rsidP="00E617DC">
      <w:pPr>
        <w:spacing w:after="0" w:line="240" w:lineRule="auto"/>
        <w:rPr>
          <w:rFonts w:ascii="Arial" w:eastAsia="Times New Roman" w:hAnsi="Arial" w:cs="Arial"/>
        </w:rPr>
      </w:pPr>
    </w:p>
    <w:p w:rsidR="003F25FC" w:rsidRDefault="003F25FC" w:rsidP="00E617DC">
      <w:pPr>
        <w:spacing w:after="0" w:line="240" w:lineRule="auto"/>
        <w:rPr>
          <w:rFonts w:ascii="Arial" w:eastAsia="Times New Roman" w:hAnsi="Arial" w:cs="Arial"/>
        </w:rPr>
      </w:pPr>
      <w:r>
        <w:rPr>
          <w:rFonts w:ascii="Arial" w:eastAsia="Times New Roman" w:hAnsi="Arial" w:cs="Arial"/>
        </w:rPr>
        <w:t xml:space="preserve">2. </w:t>
      </w:r>
      <w:proofErr w:type="gramStart"/>
      <w:r w:rsidR="00E617DC" w:rsidRPr="00946E3F">
        <w:rPr>
          <w:rFonts w:ascii="Arial" w:eastAsia="Times New Roman" w:hAnsi="Arial" w:cs="Arial"/>
        </w:rPr>
        <w:t>bring</w:t>
      </w:r>
      <w:proofErr w:type="gramEnd"/>
      <w:r w:rsidR="00E617DC" w:rsidRPr="00946E3F">
        <w:rPr>
          <w:rFonts w:ascii="Arial" w:eastAsia="Times New Roman" w:hAnsi="Arial" w:cs="Arial"/>
        </w:rPr>
        <w:t xml:space="preserve"> </w:t>
      </w:r>
      <w:r w:rsidR="00D87C90" w:rsidRPr="00946E3F">
        <w:rPr>
          <w:rFonts w:ascii="Arial" w:eastAsia="Times New Roman" w:hAnsi="Arial" w:cs="Arial"/>
        </w:rPr>
        <w:t>the needle</w:t>
      </w:r>
      <w:r w:rsidR="00E617DC" w:rsidRPr="00946E3F">
        <w:rPr>
          <w:rFonts w:ascii="Arial" w:eastAsia="Times New Roman" w:hAnsi="Arial" w:cs="Arial"/>
        </w:rPr>
        <w:t xml:space="preserve"> </w:t>
      </w:r>
      <w:r w:rsidR="00D87C90" w:rsidRPr="00946E3F">
        <w:rPr>
          <w:rFonts w:ascii="Arial" w:eastAsia="Times New Roman" w:hAnsi="Arial" w:cs="Arial"/>
        </w:rPr>
        <w:t>out beneath</w:t>
      </w:r>
      <w:r w:rsidR="00E617DC" w:rsidRPr="00946E3F">
        <w:rPr>
          <w:rFonts w:ascii="Arial" w:eastAsia="Times New Roman" w:hAnsi="Arial" w:cs="Arial"/>
        </w:rPr>
        <w:t xml:space="preserve"> the end of a back</w:t>
      </w:r>
    </w:p>
    <w:p w:rsidR="003F25FC" w:rsidRDefault="003F25FC" w:rsidP="00E617DC">
      <w:pPr>
        <w:spacing w:after="0" w:line="240" w:lineRule="auto"/>
        <w:rPr>
          <w:rFonts w:ascii="Arial" w:eastAsia="Times New Roman" w:hAnsi="Arial" w:cs="Arial"/>
        </w:rPr>
      </w:pPr>
    </w:p>
    <w:p w:rsidR="003F25FC" w:rsidRDefault="003F25FC" w:rsidP="003F25FC">
      <w:pPr>
        <w:spacing w:after="0" w:line="240" w:lineRule="auto"/>
        <w:rPr>
          <w:rFonts w:ascii="Arial" w:eastAsia="Times New Roman" w:hAnsi="Arial" w:cs="Arial"/>
        </w:rPr>
      </w:pPr>
      <w:r>
        <w:rPr>
          <w:rFonts w:ascii="Arial" w:eastAsia="Times New Roman" w:hAnsi="Arial" w:cs="Arial"/>
        </w:rPr>
        <w:t>3.</w:t>
      </w:r>
      <w:r w:rsidR="00E617DC" w:rsidRPr="003F25FC">
        <w:rPr>
          <w:rFonts w:ascii="Arial" w:eastAsia="Times New Roman" w:hAnsi="Arial" w:cs="Arial"/>
        </w:rPr>
        <w:t xml:space="preserve"> </w:t>
      </w:r>
      <w:r w:rsidR="00D87C90" w:rsidRPr="003F25FC">
        <w:rPr>
          <w:rFonts w:ascii="Arial" w:eastAsia="Times New Roman" w:hAnsi="Arial" w:cs="Arial"/>
        </w:rPr>
        <w:t>Stitch</w:t>
      </w:r>
      <w:r w:rsidR="00E617DC" w:rsidRPr="003F25FC">
        <w:rPr>
          <w:rFonts w:ascii="Arial" w:eastAsia="Times New Roman" w:hAnsi="Arial" w:cs="Arial"/>
        </w:rPr>
        <w:t xml:space="preserve"> mode </w:t>
      </w:r>
      <w:r w:rsidR="00D87C90" w:rsidRPr="003F25FC">
        <w:rPr>
          <w:rFonts w:ascii="Arial" w:eastAsia="Times New Roman" w:hAnsi="Arial" w:cs="Arial"/>
        </w:rPr>
        <w:t>a</w:t>
      </w:r>
      <w:r w:rsidR="00D87C90">
        <w:rPr>
          <w:rFonts w:ascii="Arial" w:eastAsia="Times New Roman" w:hAnsi="Arial" w:cs="Arial"/>
        </w:rPr>
        <w:t xml:space="preserve"> double</w:t>
      </w:r>
      <w:r>
        <w:rPr>
          <w:rFonts w:ascii="Arial" w:eastAsia="Times New Roman" w:hAnsi="Arial" w:cs="Arial"/>
        </w:rPr>
        <w:t xml:space="preserve"> fabric</w:t>
      </w:r>
    </w:p>
    <w:p w:rsidR="003F25FC" w:rsidRDefault="003F25FC" w:rsidP="003F25FC">
      <w:pPr>
        <w:spacing w:after="0" w:line="240" w:lineRule="auto"/>
        <w:rPr>
          <w:rFonts w:ascii="Arial" w:eastAsia="Times New Roman" w:hAnsi="Arial" w:cs="Arial"/>
        </w:rPr>
      </w:pPr>
    </w:p>
    <w:p w:rsidR="00E617DC" w:rsidRPr="00946E3F" w:rsidRDefault="003F25FC" w:rsidP="00E617DC">
      <w:pPr>
        <w:spacing w:after="0" w:line="240" w:lineRule="auto"/>
        <w:rPr>
          <w:rFonts w:ascii="Arial" w:eastAsia="Times New Roman" w:hAnsi="Arial" w:cs="Arial"/>
        </w:rPr>
      </w:pPr>
      <w:r>
        <w:rPr>
          <w:rFonts w:ascii="Arial" w:eastAsia="Times New Roman" w:hAnsi="Arial" w:cs="Arial"/>
        </w:rPr>
        <w:t xml:space="preserve">4. </w:t>
      </w:r>
      <w:r w:rsidR="00E617DC" w:rsidRPr="003F25FC">
        <w:rPr>
          <w:rFonts w:ascii="Arial" w:eastAsia="Times New Roman" w:hAnsi="Arial" w:cs="Arial"/>
        </w:rPr>
        <w:t xml:space="preserve">Take the next running </w:t>
      </w:r>
      <w:r w:rsidR="00E617DC" w:rsidRPr="00946E3F">
        <w:rPr>
          <w:rFonts w:ascii="Arial" w:eastAsia="Times New Roman" w:hAnsi="Arial" w:cs="Arial"/>
        </w:rPr>
        <w:t>stitch in double materials a little</w:t>
      </w:r>
      <w:r>
        <w:rPr>
          <w:rFonts w:ascii="Arial" w:eastAsia="Times New Roman" w:hAnsi="Arial" w:cs="Arial"/>
        </w:rPr>
        <w:t xml:space="preserve"> </w:t>
      </w:r>
      <w:r w:rsidR="00E617DC" w:rsidRPr="00946E3F">
        <w:rPr>
          <w:rFonts w:ascii="Arial" w:eastAsia="Times New Roman" w:hAnsi="Arial" w:cs="Arial"/>
        </w:rPr>
        <w:t>to the right.</w:t>
      </w:r>
    </w:p>
    <w:p w:rsidR="00E617DC" w:rsidRPr="00946E3F" w:rsidRDefault="00E617DC" w:rsidP="00E617DC">
      <w:pPr>
        <w:spacing w:after="0" w:line="240" w:lineRule="auto"/>
        <w:rPr>
          <w:rFonts w:ascii="Arial" w:eastAsia="Times New Roman" w:hAnsi="Arial" w:cs="Arial"/>
        </w:rPr>
      </w:pPr>
    </w:p>
    <w:p w:rsidR="00E617DC" w:rsidRPr="00946E3F" w:rsidRDefault="003F25FC" w:rsidP="00E617DC">
      <w:pPr>
        <w:spacing w:after="0" w:line="240" w:lineRule="auto"/>
        <w:rPr>
          <w:rFonts w:ascii="Arial" w:eastAsia="Times New Roman" w:hAnsi="Arial" w:cs="Arial"/>
        </w:rPr>
      </w:pPr>
      <w:r>
        <w:rPr>
          <w:rFonts w:ascii="Arial" w:eastAsia="Times New Roman" w:hAnsi="Arial" w:cs="Arial"/>
        </w:rPr>
        <w:t>5.</w:t>
      </w:r>
      <w:r w:rsidRPr="00946E3F">
        <w:rPr>
          <w:rFonts w:ascii="Arial" w:eastAsia="Times New Roman" w:hAnsi="Arial" w:cs="Arial"/>
        </w:rPr>
        <w:t xml:space="preserve"> Bring</w:t>
      </w:r>
      <w:r w:rsidR="00E617DC" w:rsidRPr="00946E3F">
        <w:rPr>
          <w:rFonts w:ascii="Arial" w:eastAsia="Times New Roman" w:hAnsi="Arial" w:cs="Arial"/>
        </w:rPr>
        <w:t xml:space="preserve"> out above the end of the first running stitch</w:t>
      </w:r>
    </w:p>
    <w:p w:rsidR="00E617DC" w:rsidRPr="00946E3F" w:rsidRDefault="00E617DC" w:rsidP="00E617DC">
      <w:pPr>
        <w:spacing w:after="0" w:line="240" w:lineRule="auto"/>
        <w:rPr>
          <w:rFonts w:ascii="Arial" w:eastAsia="Times New Roman" w:hAnsi="Arial" w:cs="Arial"/>
        </w:rPr>
      </w:pPr>
    </w:p>
    <w:p w:rsidR="00E617DC" w:rsidRPr="00946E3F" w:rsidRDefault="003F25FC" w:rsidP="00E617DC">
      <w:pPr>
        <w:spacing w:after="0" w:line="240" w:lineRule="auto"/>
        <w:rPr>
          <w:rFonts w:ascii="Arial" w:eastAsia="Times New Roman" w:hAnsi="Arial" w:cs="Arial"/>
        </w:rPr>
      </w:pPr>
      <w:r>
        <w:rPr>
          <w:rFonts w:ascii="Arial" w:eastAsia="Times New Roman" w:hAnsi="Arial" w:cs="Arial"/>
        </w:rPr>
        <w:t xml:space="preserve">6. </w:t>
      </w:r>
      <w:r w:rsidR="00E617DC" w:rsidRPr="00946E3F">
        <w:rPr>
          <w:rFonts w:ascii="Arial" w:eastAsia="Times New Roman" w:hAnsi="Arial" w:cs="Arial"/>
        </w:rPr>
        <w:t>Continue working on stitches this way.</w:t>
      </w:r>
    </w:p>
    <w:p w:rsidR="00D87C90" w:rsidRDefault="00D87C90" w:rsidP="00E617DC">
      <w:pPr>
        <w:spacing w:after="0" w:line="240" w:lineRule="auto"/>
        <w:rPr>
          <w:rFonts w:ascii="Arial" w:eastAsia="Times New Roman" w:hAnsi="Arial" w:cs="Arial"/>
        </w:rPr>
      </w:pPr>
    </w:p>
    <w:p w:rsidR="00D87C90" w:rsidRDefault="00D87C90" w:rsidP="00E617DC">
      <w:pPr>
        <w:spacing w:after="0" w:line="240" w:lineRule="auto"/>
        <w:rPr>
          <w:rFonts w:ascii="Arial" w:eastAsia="Times New Roman" w:hAnsi="Arial" w:cs="Arial"/>
        </w:rPr>
      </w:pPr>
      <w:r>
        <w:rPr>
          <w:rFonts w:ascii="Arial" w:eastAsia="Times New Roman" w:hAnsi="Arial" w:cs="Arial"/>
        </w:rPr>
        <w:t>STEM STITCH</w:t>
      </w:r>
    </w:p>
    <w:p w:rsidR="00D87C90" w:rsidRDefault="00D87C90"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Stem stitch: It is often used as an outline stitch</w:t>
      </w:r>
      <w:r w:rsidR="00D87C90">
        <w:rPr>
          <w:rFonts w:ascii="Arial" w:eastAsia="Times New Roman" w:hAnsi="Arial" w:cs="Arial"/>
        </w:rPr>
        <w:t xml:space="preserve"> mostly for stems and leaves.</w:t>
      </w:r>
    </w:p>
    <w:p w:rsidR="00D87C90" w:rsidRDefault="00D87C90"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Method:</w:t>
      </w:r>
    </w:p>
    <w:p w:rsidR="00E617DC" w:rsidRPr="00946E3F" w:rsidRDefault="00E617DC" w:rsidP="00E617DC">
      <w:pPr>
        <w:spacing w:after="0" w:line="240" w:lineRule="auto"/>
        <w:rPr>
          <w:rFonts w:ascii="Arial" w:eastAsia="Times New Roman" w:hAnsi="Arial" w:cs="Arial"/>
        </w:rPr>
      </w:pPr>
    </w:p>
    <w:p w:rsidR="00D87C90" w:rsidRDefault="00D87C90" w:rsidP="00E617DC">
      <w:pPr>
        <w:spacing w:after="0" w:line="240" w:lineRule="auto"/>
        <w:rPr>
          <w:rFonts w:ascii="Arial" w:eastAsia="Times New Roman" w:hAnsi="Arial" w:cs="Arial"/>
        </w:rPr>
      </w:pPr>
      <w:r>
        <w:rPr>
          <w:rFonts w:ascii="Arial" w:eastAsia="Times New Roman" w:hAnsi="Arial" w:cs="Arial"/>
        </w:rPr>
        <w:t>1.</w:t>
      </w:r>
      <w:r w:rsidRPr="00946E3F">
        <w:rPr>
          <w:rFonts w:ascii="Arial" w:eastAsia="Times New Roman" w:hAnsi="Arial" w:cs="Arial"/>
        </w:rPr>
        <w:t xml:space="preserve"> Work</w:t>
      </w:r>
      <w:r w:rsidR="00E617DC" w:rsidRPr="00946E3F">
        <w:rPr>
          <w:rFonts w:ascii="Arial" w:eastAsia="Times New Roman" w:hAnsi="Arial" w:cs="Arial"/>
        </w:rPr>
        <w:t xml:space="preserve"> the sti</w:t>
      </w:r>
      <w:r>
        <w:rPr>
          <w:rFonts w:ascii="Arial" w:eastAsia="Times New Roman" w:hAnsi="Arial" w:cs="Arial"/>
        </w:rPr>
        <w:t>tch to progress from the worker</w:t>
      </w:r>
    </w:p>
    <w:p w:rsidR="00D87C90" w:rsidRDefault="00D87C90" w:rsidP="00E617DC">
      <w:pPr>
        <w:spacing w:after="0" w:line="240" w:lineRule="auto"/>
        <w:rPr>
          <w:rFonts w:ascii="Arial" w:eastAsia="Times New Roman" w:hAnsi="Arial" w:cs="Arial"/>
        </w:rPr>
      </w:pPr>
    </w:p>
    <w:p w:rsidR="00E617DC" w:rsidRPr="00946E3F" w:rsidRDefault="00D87C90" w:rsidP="00E617DC">
      <w:pPr>
        <w:spacing w:after="0" w:line="240" w:lineRule="auto"/>
        <w:rPr>
          <w:rFonts w:ascii="Arial" w:eastAsia="Times New Roman" w:hAnsi="Arial" w:cs="Arial"/>
        </w:rPr>
      </w:pPr>
      <w:r>
        <w:rPr>
          <w:rFonts w:ascii="Arial" w:eastAsia="Times New Roman" w:hAnsi="Arial" w:cs="Arial"/>
        </w:rPr>
        <w:t xml:space="preserve">2. </w:t>
      </w:r>
      <w:r w:rsidR="00E617DC" w:rsidRPr="00946E3F">
        <w:rPr>
          <w:rFonts w:ascii="Arial" w:eastAsia="Times New Roman" w:hAnsi="Arial" w:cs="Arial"/>
        </w:rPr>
        <w:t xml:space="preserve"> </w:t>
      </w:r>
      <w:r w:rsidRPr="00946E3F">
        <w:rPr>
          <w:rFonts w:ascii="Arial" w:eastAsia="Times New Roman" w:hAnsi="Arial" w:cs="Arial"/>
        </w:rPr>
        <w:t>Bring</w:t>
      </w:r>
      <w:r w:rsidR="00E617DC" w:rsidRPr="00946E3F">
        <w:rPr>
          <w:rFonts w:ascii="Arial" w:eastAsia="Times New Roman" w:hAnsi="Arial" w:cs="Arial"/>
        </w:rPr>
        <w:t xml:space="preserve"> the</w:t>
      </w:r>
      <w:r>
        <w:rPr>
          <w:rFonts w:ascii="Arial" w:eastAsia="Times New Roman" w:hAnsi="Arial" w:cs="Arial"/>
        </w:rPr>
        <w:t xml:space="preserve"> </w:t>
      </w:r>
      <w:r w:rsidR="00E617DC" w:rsidRPr="00946E3F">
        <w:rPr>
          <w:rFonts w:ascii="Arial" w:eastAsia="Times New Roman" w:hAnsi="Arial" w:cs="Arial"/>
        </w:rPr>
        <w:t>needle out on the line to be stitched.</w:t>
      </w:r>
    </w:p>
    <w:p w:rsidR="00E617DC" w:rsidRPr="00946E3F" w:rsidRDefault="00E617DC" w:rsidP="00E617DC">
      <w:pPr>
        <w:spacing w:after="0" w:line="240" w:lineRule="auto"/>
        <w:rPr>
          <w:rFonts w:ascii="Arial" w:eastAsia="Times New Roman" w:hAnsi="Arial" w:cs="Arial"/>
        </w:rPr>
      </w:pPr>
    </w:p>
    <w:p w:rsidR="00E617DC" w:rsidRPr="00946E3F" w:rsidRDefault="00D87C90" w:rsidP="00E617DC">
      <w:pPr>
        <w:spacing w:after="0" w:line="240" w:lineRule="auto"/>
        <w:rPr>
          <w:rFonts w:ascii="Arial" w:eastAsia="Times New Roman" w:hAnsi="Arial" w:cs="Arial"/>
        </w:rPr>
      </w:pPr>
      <w:r>
        <w:rPr>
          <w:rFonts w:ascii="Arial" w:eastAsia="Times New Roman" w:hAnsi="Arial" w:cs="Arial"/>
        </w:rPr>
        <w:t xml:space="preserve">3. </w:t>
      </w:r>
      <w:r w:rsidR="00E617DC" w:rsidRPr="00946E3F">
        <w:rPr>
          <w:rFonts w:ascii="Arial" w:eastAsia="Times New Roman" w:hAnsi="Arial" w:cs="Arial"/>
        </w:rPr>
        <w:t>Put the needle in a short distance along the line</w:t>
      </w:r>
      <w:r>
        <w:rPr>
          <w:rFonts w:ascii="Arial" w:eastAsia="Times New Roman" w:hAnsi="Arial" w:cs="Arial"/>
        </w:rPr>
        <w:t xml:space="preserve"> </w:t>
      </w:r>
      <w:r w:rsidR="00E617DC" w:rsidRPr="00946E3F">
        <w:rPr>
          <w:rFonts w:ascii="Arial" w:eastAsia="Times New Roman" w:hAnsi="Arial" w:cs="Arial"/>
        </w:rPr>
        <w:t>and bring it out half way down.</w:t>
      </w:r>
    </w:p>
    <w:p w:rsidR="00E617DC" w:rsidRPr="00946E3F" w:rsidRDefault="00E617DC" w:rsidP="00E617DC">
      <w:pPr>
        <w:spacing w:after="0" w:line="240" w:lineRule="auto"/>
        <w:rPr>
          <w:rFonts w:ascii="Arial" w:eastAsia="Times New Roman" w:hAnsi="Arial" w:cs="Arial"/>
        </w:rPr>
      </w:pPr>
    </w:p>
    <w:p w:rsidR="00E617DC" w:rsidRPr="00946E3F" w:rsidRDefault="00D87C90" w:rsidP="00E617DC">
      <w:pPr>
        <w:spacing w:after="0" w:line="240" w:lineRule="auto"/>
        <w:rPr>
          <w:rFonts w:ascii="Arial" w:eastAsia="Times New Roman" w:hAnsi="Arial" w:cs="Arial"/>
        </w:rPr>
      </w:pPr>
      <w:r>
        <w:rPr>
          <w:rFonts w:ascii="Arial" w:eastAsia="Times New Roman" w:hAnsi="Arial" w:cs="Arial"/>
        </w:rPr>
        <w:t xml:space="preserve">4. </w:t>
      </w:r>
      <w:r w:rsidR="00E617DC" w:rsidRPr="00946E3F">
        <w:rPr>
          <w:rFonts w:ascii="Arial" w:eastAsia="Times New Roman" w:hAnsi="Arial" w:cs="Arial"/>
        </w:rPr>
        <w:t>Keep the thread on the right hand side of the line</w:t>
      </w:r>
    </w:p>
    <w:p w:rsidR="00E617DC" w:rsidRPr="00946E3F" w:rsidRDefault="00E617DC" w:rsidP="00E617DC">
      <w:pPr>
        <w:spacing w:after="0" w:line="240" w:lineRule="auto"/>
        <w:rPr>
          <w:rFonts w:ascii="Arial" w:eastAsia="Times New Roman" w:hAnsi="Arial" w:cs="Arial"/>
        </w:rPr>
      </w:pPr>
    </w:p>
    <w:p w:rsidR="00E617DC" w:rsidRPr="00946E3F" w:rsidRDefault="00D87C90" w:rsidP="00E617DC">
      <w:pPr>
        <w:spacing w:after="0" w:line="240" w:lineRule="auto"/>
        <w:rPr>
          <w:rFonts w:ascii="Arial" w:eastAsia="Times New Roman" w:hAnsi="Arial" w:cs="Arial"/>
        </w:rPr>
      </w:pPr>
      <w:r>
        <w:rPr>
          <w:rFonts w:ascii="Arial" w:eastAsia="Times New Roman" w:hAnsi="Arial" w:cs="Arial"/>
        </w:rPr>
        <w:t>5.</w:t>
      </w:r>
      <w:r w:rsidRPr="00946E3F">
        <w:rPr>
          <w:rFonts w:ascii="Arial" w:eastAsia="Times New Roman" w:hAnsi="Arial" w:cs="Arial"/>
        </w:rPr>
        <w:t xml:space="preserve"> Work</w:t>
      </w:r>
      <w:r w:rsidR="00E617DC" w:rsidRPr="00946E3F">
        <w:rPr>
          <w:rFonts w:ascii="Arial" w:eastAsia="Times New Roman" w:hAnsi="Arial" w:cs="Arial"/>
        </w:rPr>
        <w:t xml:space="preserve"> from left to right, taking small regular stitch along</w:t>
      </w:r>
      <w:r>
        <w:rPr>
          <w:rFonts w:ascii="Arial" w:eastAsia="Times New Roman" w:hAnsi="Arial" w:cs="Arial"/>
        </w:rPr>
        <w:t xml:space="preserve"> </w:t>
      </w:r>
      <w:r w:rsidR="00E617DC" w:rsidRPr="00946E3F">
        <w:rPr>
          <w:rFonts w:ascii="Arial" w:eastAsia="Times New Roman" w:hAnsi="Arial" w:cs="Arial"/>
        </w:rPr>
        <w:t>the line of the design.</w:t>
      </w:r>
    </w:p>
    <w:p w:rsidR="00E617DC" w:rsidRPr="00946E3F" w:rsidRDefault="00E617DC" w:rsidP="00E617DC">
      <w:pPr>
        <w:spacing w:after="0" w:line="240" w:lineRule="auto"/>
        <w:rPr>
          <w:rFonts w:ascii="Arial" w:eastAsia="Times New Roman" w:hAnsi="Arial" w:cs="Arial"/>
        </w:rPr>
      </w:pPr>
    </w:p>
    <w:p w:rsidR="00E617DC" w:rsidRPr="00946E3F" w:rsidRDefault="00D87C90" w:rsidP="00E617DC">
      <w:pPr>
        <w:spacing w:after="0" w:line="240" w:lineRule="auto"/>
        <w:rPr>
          <w:rFonts w:ascii="Arial" w:eastAsia="Times New Roman" w:hAnsi="Arial" w:cs="Arial"/>
        </w:rPr>
      </w:pPr>
      <w:r>
        <w:rPr>
          <w:rFonts w:ascii="Arial" w:eastAsia="Times New Roman" w:hAnsi="Arial" w:cs="Arial"/>
        </w:rPr>
        <w:t>6.</w:t>
      </w:r>
      <w:r w:rsidRPr="00946E3F">
        <w:rPr>
          <w:rFonts w:ascii="Arial" w:eastAsia="Times New Roman" w:hAnsi="Arial" w:cs="Arial"/>
        </w:rPr>
        <w:t xml:space="preserve"> Let</w:t>
      </w:r>
      <w:r w:rsidR="00E617DC" w:rsidRPr="00946E3F">
        <w:rPr>
          <w:rFonts w:ascii="Arial" w:eastAsia="Times New Roman" w:hAnsi="Arial" w:cs="Arial"/>
        </w:rPr>
        <w:t xml:space="preserve"> the thread come on left side of the previous stitch.</w:t>
      </w:r>
    </w:p>
    <w:p w:rsidR="00E617DC" w:rsidRPr="00946E3F" w:rsidRDefault="00E617DC" w:rsidP="00E617DC">
      <w:pPr>
        <w:spacing w:after="0" w:line="240" w:lineRule="auto"/>
        <w:rPr>
          <w:rFonts w:ascii="Arial" w:eastAsia="Times New Roman" w:hAnsi="Arial" w:cs="Arial"/>
        </w:rPr>
      </w:pPr>
    </w:p>
    <w:p w:rsidR="00D87C90" w:rsidRPr="00E617DC" w:rsidRDefault="00D87C90" w:rsidP="00D87C90">
      <w:pPr>
        <w:pStyle w:val="NoSpacing"/>
        <w:tabs>
          <w:tab w:val="left" w:pos="1740"/>
        </w:tabs>
        <w:rPr>
          <w:sz w:val="24"/>
          <w:szCs w:val="24"/>
        </w:rPr>
      </w:pPr>
      <w:r w:rsidRPr="00E617DC">
        <w:rPr>
          <w:sz w:val="24"/>
          <w:szCs w:val="24"/>
        </w:rPr>
        <w:t>STRATEGIES AND ACTIVITIES</w:t>
      </w:r>
    </w:p>
    <w:p w:rsidR="00D87C90" w:rsidRPr="00E617DC" w:rsidRDefault="00D87C90" w:rsidP="00D87C90">
      <w:pPr>
        <w:pStyle w:val="NoSpacing"/>
        <w:rPr>
          <w:sz w:val="24"/>
          <w:szCs w:val="24"/>
        </w:rPr>
      </w:pPr>
      <w:r w:rsidRPr="00E617DC">
        <w:rPr>
          <w:sz w:val="24"/>
          <w:szCs w:val="24"/>
        </w:rPr>
        <w:lastRenderedPageBreak/>
        <w:t>STEP I; The Teacher revises the previous week lesson.</w:t>
      </w:r>
    </w:p>
    <w:p w:rsidR="00D87C90" w:rsidRPr="00E617DC" w:rsidRDefault="00D87C90" w:rsidP="00D87C90">
      <w:pPr>
        <w:pStyle w:val="NoSpacing"/>
        <w:rPr>
          <w:sz w:val="24"/>
          <w:szCs w:val="24"/>
        </w:rPr>
      </w:pPr>
    </w:p>
    <w:p w:rsidR="00D87C90" w:rsidRPr="00E617DC" w:rsidRDefault="00D87C90" w:rsidP="00D87C90">
      <w:pPr>
        <w:rPr>
          <w:sz w:val="24"/>
          <w:szCs w:val="24"/>
        </w:rPr>
      </w:pPr>
      <w:r w:rsidRPr="00E617DC">
        <w:rPr>
          <w:sz w:val="24"/>
          <w:szCs w:val="24"/>
        </w:rPr>
        <w:t>STEPII: The Teacher introduces the new topic.</w:t>
      </w:r>
    </w:p>
    <w:p w:rsidR="00D87C90" w:rsidRPr="00E617DC" w:rsidRDefault="00D87C90" w:rsidP="00D87C90">
      <w:pPr>
        <w:rPr>
          <w:sz w:val="24"/>
          <w:szCs w:val="24"/>
        </w:rPr>
      </w:pPr>
      <w:r w:rsidRPr="00E617DC">
        <w:rPr>
          <w:sz w:val="24"/>
          <w:szCs w:val="24"/>
        </w:rPr>
        <w:t>STEP III: The Teacher explains the note in details.</w:t>
      </w:r>
    </w:p>
    <w:p w:rsidR="00D87C90" w:rsidRPr="00E617DC" w:rsidRDefault="00D87C90" w:rsidP="00D87C90">
      <w:pPr>
        <w:rPr>
          <w:sz w:val="24"/>
          <w:szCs w:val="24"/>
        </w:rPr>
      </w:pPr>
      <w:r w:rsidRPr="00E617DC">
        <w:rPr>
          <w:sz w:val="24"/>
          <w:szCs w:val="24"/>
        </w:rPr>
        <w:t xml:space="preserve">STEPIV: The Teacher gives room for pupils to ask questions. </w:t>
      </w:r>
    </w:p>
    <w:p w:rsidR="00D87C90" w:rsidRPr="00E617DC" w:rsidRDefault="00D87C90" w:rsidP="00D87C90">
      <w:pPr>
        <w:rPr>
          <w:sz w:val="24"/>
          <w:szCs w:val="24"/>
        </w:rPr>
      </w:pPr>
      <w:r w:rsidRPr="00E617DC">
        <w:rPr>
          <w:sz w:val="24"/>
          <w:szCs w:val="24"/>
        </w:rPr>
        <w:t>STEPV: The Teacher evaluates the pupils.</w:t>
      </w:r>
    </w:p>
    <w:p w:rsidR="00D87C90" w:rsidRDefault="00D87C90" w:rsidP="00D87C90">
      <w:pPr>
        <w:rPr>
          <w:sz w:val="24"/>
          <w:szCs w:val="24"/>
        </w:rPr>
      </w:pPr>
      <w:r w:rsidRPr="00E617DC">
        <w:rPr>
          <w:sz w:val="24"/>
          <w:szCs w:val="24"/>
        </w:rPr>
        <w:t>ASSESSMENT AND EVALUATION</w:t>
      </w:r>
    </w:p>
    <w:p w:rsidR="00D87C90" w:rsidRPr="00E617DC" w:rsidRDefault="00D87C90" w:rsidP="00D87C90">
      <w:pPr>
        <w:pStyle w:val="NoSpacing"/>
        <w:tabs>
          <w:tab w:val="left" w:pos="1140"/>
          <w:tab w:val="center" w:pos="5040"/>
        </w:tabs>
        <w:ind w:firstLine="720"/>
        <w:rPr>
          <w:sz w:val="24"/>
          <w:szCs w:val="24"/>
        </w:rPr>
      </w:pPr>
      <w:r>
        <w:rPr>
          <w:sz w:val="24"/>
          <w:szCs w:val="24"/>
        </w:rPr>
        <w:t>1. Explain herring borne stitches</w:t>
      </w:r>
      <w:r>
        <w:rPr>
          <w:sz w:val="24"/>
          <w:szCs w:val="24"/>
        </w:rPr>
        <w:tab/>
      </w:r>
    </w:p>
    <w:p w:rsidR="00D87C90" w:rsidRPr="00E617DC" w:rsidRDefault="00D87C90" w:rsidP="00D87C90">
      <w:pPr>
        <w:pStyle w:val="NoSpacing"/>
        <w:tabs>
          <w:tab w:val="left" w:pos="1140"/>
        </w:tabs>
        <w:ind w:firstLine="720"/>
        <w:rPr>
          <w:sz w:val="24"/>
          <w:szCs w:val="24"/>
        </w:rPr>
      </w:pPr>
      <w:r>
        <w:rPr>
          <w:sz w:val="24"/>
          <w:szCs w:val="24"/>
        </w:rPr>
        <w:t>2. Explain stem stitches</w:t>
      </w:r>
      <w:r w:rsidRPr="00E617DC">
        <w:rPr>
          <w:sz w:val="24"/>
          <w:szCs w:val="24"/>
        </w:rPr>
        <w:tab/>
      </w:r>
    </w:p>
    <w:p w:rsidR="00D87C90" w:rsidRPr="00E617DC" w:rsidRDefault="00D87C90" w:rsidP="00D87C90">
      <w:pPr>
        <w:rPr>
          <w:sz w:val="24"/>
          <w:szCs w:val="24"/>
        </w:rPr>
      </w:pPr>
      <w:r w:rsidRPr="00E617DC">
        <w:rPr>
          <w:sz w:val="24"/>
          <w:szCs w:val="24"/>
        </w:rPr>
        <w:tab/>
      </w:r>
      <w:r>
        <w:rPr>
          <w:sz w:val="24"/>
          <w:szCs w:val="24"/>
        </w:rPr>
        <w:tab/>
      </w:r>
    </w:p>
    <w:p w:rsidR="00D87C90" w:rsidRPr="00E617DC" w:rsidRDefault="00D87C90" w:rsidP="00D87C90">
      <w:pPr>
        <w:rPr>
          <w:sz w:val="24"/>
          <w:szCs w:val="24"/>
        </w:rPr>
      </w:pPr>
      <w:r w:rsidRPr="00E617DC">
        <w:rPr>
          <w:sz w:val="24"/>
          <w:szCs w:val="24"/>
        </w:rPr>
        <w:t>WRAP-UP (CONCLUSION)</w:t>
      </w:r>
    </w:p>
    <w:p w:rsidR="00D87C90" w:rsidRPr="00E617DC" w:rsidRDefault="00D87C90" w:rsidP="00D87C90">
      <w:pPr>
        <w:rPr>
          <w:sz w:val="24"/>
          <w:szCs w:val="24"/>
        </w:rPr>
      </w:pPr>
      <w:r w:rsidRPr="00E617DC">
        <w:rPr>
          <w:sz w:val="24"/>
          <w:szCs w:val="24"/>
        </w:rPr>
        <w:t>Teacher goes over the topic once again to enhance better understanding.</w:t>
      </w:r>
    </w:p>
    <w:p w:rsidR="00D87C90" w:rsidRPr="00E617DC" w:rsidRDefault="00D87C90" w:rsidP="00D87C90">
      <w:pPr>
        <w:pStyle w:val="NoSpacing"/>
        <w:rPr>
          <w:sz w:val="24"/>
          <w:szCs w:val="24"/>
        </w:rPr>
      </w:pPr>
      <w:r w:rsidRPr="00E617DC">
        <w:rPr>
          <w:sz w:val="24"/>
          <w:szCs w:val="24"/>
        </w:rPr>
        <w:t>ASSIGNMENT</w:t>
      </w:r>
    </w:p>
    <w:p w:rsidR="00D87C90" w:rsidRPr="00E617DC" w:rsidRDefault="00D87C90" w:rsidP="00D87C90">
      <w:pPr>
        <w:pStyle w:val="NoSpacing"/>
        <w:rPr>
          <w:sz w:val="24"/>
          <w:szCs w:val="24"/>
        </w:rPr>
      </w:pPr>
    </w:p>
    <w:p w:rsidR="00D87C90" w:rsidRPr="00E617DC" w:rsidRDefault="00D87C90" w:rsidP="00D87C90">
      <w:pPr>
        <w:pStyle w:val="NoSpacing"/>
        <w:rPr>
          <w:sz w:val="24"/>
          <w:szCs w:val="24"/>
        </w:rPr>
      </w:pPr>
      <w:r>
        <w:rPr>
          <w:sz w:val="24"/>
          <w:szCs w:val="24"/>
        </w:rPr>
        <w:t>Explain how to make herring borne and stem stitches</w:t>
      </w:r>
    </w:p>
    <w:p w:rsidR="00D87C90" w:rsidRPr="00E617DC" w:rsidRDefault="00D87C90" w:rsidP="00D87C90">
      <w:pPr>
        <w:pStyle w:val="NoSpacing"/>
        <w:rPr>
          <w:sz w:val="24"/>
          <w:szCs w:val="24"/>
        </w:rPr>
      </w:pPr>
    </w:p>
    <w:p w:rsidR="00E617DC" w:rsidRPr="00946E3F" w:rsidRDefault="00E617DC" w:rsidP="00D87C90">
      <w:pPr>
        <w:spacing w:after="0" w:line="240" w:lineRule="auto"/>
        <w:rPr>
          <w:rFonts w:ascii="Arial" w:eastAsia="Times New Roman" w:hAnsi="Arial" w:cs="Arial"/>
        </w:rPr>
      </w:pPr>
    </w:p>
    <w:p w:rsidR="00E617DC" w:rsidRPr="00946E3F" w:rsidRDefault="008D71D0" w:rsidP="00E617DC">
      <w:pPr>
        <w:spacing w:after="0" w:line="240" w:lineRule="auto"/>
        <w:rPr>
          <w:rFonts w:ascii="Arial" w:eastAsia="Times New Roman" w:hAnsi="Arial" w:cs="Arial"/>
        </w:rPr>
      </w:pPr>
      <w:r>
        <w:rPr>
          <w:rFonts w:ascii="Arial" w:eastAsia="Times New Roman" w:hAnsi="Arial" w:cs="Arial"/>
        </w:rPr>
        <w:t>WEEK 8</w:t>
      </w:r>
    </w:p>
    <w:p w:rsidR="008D71D0" w:rsidRDefault="008D71D0" w:rsidP="00E617DC">
      <w:pPr>
        <w:spacing w:after="0" w:line="240" w:lineRule="auto"/>
        <w:rPr>
          <w:rFonts w:ascii="Arial" w:eastAsia="Times New Roman" w:hAnsi="Arial" w:cs="Arial"/>
        </w:rPr>
      </w:pPr>
    </w:p>
    <w:p w:rsidR="008D71D0" w:rsidRPr="00E617DC" w:rsidRDefault="008D71D0" w:rsidP="008D71D0">
      <w:pPr>
        <w:rPr>
          <w:sz w:val="24"/>
          <w:szCs w:val="24"/>
        </w:rPr>
      </w:pPr>
      <w:r w:rsidRPr="00E617DC">
        <w:rPr>
          <w:sz w:val="24"/>
          <w:szCs w:val="24"/>
        </w:rPr>
        <w:t>T</w:t>
      </w:r>
      <w:r>
        <w:rPr>
          <w:sz w:val="24"/>
          <w:szCs w:val="24"/>
        </w:rPr>
        <w:t>OPIC: MAKING BLANKET OR LOOP STITCHES</w:t>
      </w:r>
    </w:p>
    <w:p w:rsidR="008D71D0" w:rsidRPr="00E617DC" w:rsidRDefault="008D71D0" w:rsidP="008D71D0">
      <w:pPr>
        <w:pStyle w:val="NoSpacing"/>
        <w:rPr>
          <w:sz w:val="24"/>
          <w:szCs w:val="24"/>
        </w:rPr>
      </w:pPr>
      <w:r w:rsidRPr="00E617DC">
        <w:rPr>
          <w:sz w:val="24"/>
          <w:szCs w:val="24"/>
        </w:rPr>
        <w:t>LEARNING OBJECTIVES: AT THE END OF THE LESSON, PUPILS SHOULD BE ABLE TO:</w:t>
      </w:r>
    </w:p>
    <w:p w:rsidR="008D71D0" w:rsidRPr="00E617DC" w:rsidRDefault="008D71D0" w:rsidP="008D71D0">
      <w:pPr>
        <w:pStyle w:val="NoSpacing"/>
        <w:tabs>
          <w:tab w:val="left" w:pos="1140"/>
          <w:tab w:val="center" w:pos="5040"/>
        </w:tabs>
        <w:ind w:firstLine="720"/>
        <w:rPr>
          <w:sz w:val="24"/>
          <w:szCs w:val="24"/>
        </w:rPr>
      </w:pPr>
      <w:r>
        <w:rPr>
          <w:sz w:val="24"/>
          <w:szCs w:val="24"/>
        </w:rPr>
        <w:tab/>
      </w:r>
    </w:p>
    <w:p w:rsidR="008D71D0" w:rsidRDefault="001B240C" w:rsidP="008D71D0">
      <w:pPr>
        <w:pStyle w:val="NoSpacing"/>
        <w:tabs>
          <w:tab w:val="left" w:pos="1140"/>
        </w:tabs>
        <w:ind w:firstLine="720"/>
        <w:rPr>
          <w:sz w:val="24"/>
          <w:szCs w:val="24"/>
        </w:rPr>
      </w:pPr>
      <w:r>
        <w:rPr>
          <w:sz w:val="24"/>
          <w:szCs w:val="24"/>
        </w:rPr>
        <w:t>1. Know</w:t>
      </w:r>
      <w:r w:rsidR="008D71D0">
        <w:rPr>
          <w:sz w:val="24"/>
          <w:szCs w:val="24"/>
        </w:rPr>
        <w:t xml:space="preserve"> how to make a loop stitches or blankets stitches</w:t>
      </w:r>
    </w:p>
    <w:p w:rsidR="008D71D0" w:rsidRDefault="008D71D0" w:rsidP="008D71D0">
      <w:pPr>
        <w:pStyle w:val="NoSpacing"/>
        <w:tabs>
          <w:tab w:val="left" w:pos="1140"/>
        </w:tabs>
        <w:ind w:firstLine="720"/>
        <w:rPr>
          <w:sz w:val="24"/>
          <w:szCs w:val="24"/>
        </w:rPr>
      </w:pPr>
    </w:p>
    <w:p w:rsidR="008D71D0" w:rsidRPr="00E617DC" w:rsidRDefault="008D71D0" w:rsidP="008D71D0">
      <w:pPr>
        <w:pStyle w:val="NoSpacing"/>
        <w:tabs>
          <w:tab w:val="left" w:pos="1140"/>
        </w:tabs>
        <w:ind w:firstLine="720"/>
        <w:rPr>
          <w:sz w:val="24"/>
          <w:szCs w:val="24"/>
        </w:rPr>
      </w:pPr>
      <w:r>
        <w:rPr>
          <w:sz w:val="24"/>
          <w:szCs w:val="24"/>
        </w:rPr>
        <w:t xml:space="preserve">2. </w:t>
      </w:r>
      <w:r w:rsidR="001B240C">
        <w:rPr>
          <w:sz w:val="24"/>
          <w:szCs w:val="24"/>
        </w:rPr>
        <w:t>Display of some simple decorative stitches on paper</w:t>
      </w:r>
      <w:r w:rsidRPr="00E617DC">
        <w:rPr>
          <w:sz w:val="24"/>
          <w:szCs w:val="24"/>
        </w:rPr>
        <w:tab/>
      </w:r>
    </w:p>
    <w:p w:rsidR="008D71D0" w:rsidRPr="00E617DC" w:rsidRDefault="008D71D0" w:rsidP="00DA3183">
      <w:pPr>
        <w:pStyle w:val="NoSpacing"/>
        <w:tabs>
          <w:tab w:val="left" w:pos="1140"/>
          <w:tab w:val="center" w:pos="4680"/>
          <w:tab w:val="left" w:pos="6150"/>
        </w:tabs>
        <w:rPr>
          <w:sz w:val="24"/>
          <w:szCs w:val="24"/>
        </w:rPr>
      </w:pPr>
      <w:r w:rsidRPr="00E617DC">
        <w:rPr>
          <w:sz w:val="24"/>
          <w:szCs w:val="24"/>
        </w:rPr>
        <w:tab/>
      </w:r>
      <w:r>
        <w:rPr>
          <w:sz w:val="24"/>
          <w:szCs w:val="24"/>
        </w:rPr>
        <w:tab/>
      </w:r>
      <w:r w:rsidR="00DA3183">
        <w:rPr>
          <w:sz w:val="24"/>
          <w:szCs w:val="24"/>
        </w:rPr>
        <w:tab/>
      </w:r>
    </w:p>
    <w:p w:rsidR="008D71D0" w:rsidRPr="00E617DC" w:rsidRDefault="008D71D0" w:rsidP="008D71D0">
      <w:pPr>
        <w:pStyle w:val="NoSpacing"/>
        <w:rPr>
          <w:sz w:val="24"/>
          <w:szCs w:val="24"/>
        </w:rPr>
      </w:pPr>
      <w:r w:rsidRPr="00E617DC">
        <w:rPr>
          <w:sz w:val="24"/>
          <w:szCs w:val="24"/>
        </w:rPr>
        <w:t>INSTRUCTIONAL MATERIALS:</w:t>
      </w:r>
    </w:p>
    <w:p w:rsidR="008D71D0" w:rsidRPr="00E617DC" w:rsidRDefault="008D71D0" w:rsidP="008D71D0">
      <w:pPr>
        <w:pStyle w:val="NoSpacing"/>
        <w:rPr>
          <w:sz w:val="24"/>
          <w:szCs w:val="24"/>
        </w:rPr>
      </w:pPr>
    </w:p>
    <w:p w:rsidR="008D71D0" w:rsidRPr="00E617DC" w:rsidRDefault="008D71D0" w:rsidP="008D71D0">
      <w:pPr>
        <w:pStyle w:val="NoSpacing"/>
        <w:rPr>
          <w:sz w:val="24"/>
          <w:szCs w:val="24"/>
        </w:rPr>
      </w:pPr>
      <w:r w:rsidRPr="00E617DC">
        <w:rPr>
          <w:sz w:val="24"/>
          <w:szCs w:val="24"/>
        </w:rPr>
        <w:t>Piece of fabrics for sewing stitches</w:t>
      </w:r>
    </w:p>
    <w:p w:rsidR="008D71D0" w:rsidRPr="00E617DC" w:rsidRDefault="008D71D0" w:rsidP="008D71D0">
      <w:pPr>
        <w:pStyle w:val="NoSpacing"/>
        <w:ind w:firstLine="720"/>
        <w:rPr>
          <w:sz w:val="24"/>
          <w:szCs w:val="24"/>
        </w:rPr>
      </w:pPr>
    </w:p>
    <w:p w:rsidR="008D71D0" w:rsidRPr="00E617DC" w:rsidRDefault="008D71D0" w:rsidP="008D71D0">
      <w:pPr>
        <w:pStyle w:val="NoSpacing"/>
        <w:rPr>
          <w:sz w:val="24"/>
          <w:szCs w:val="24"/>
        </w:rPr>
      </w:pPr>
      <w:r w:rsidRPr="00E617DC">
        <w:rPr>
          <w:sz w:val="24"/>
          <w:szCs w:val="24"/>
        </w:rPr>
        <w:t>Tailor chalk, Fabrics, Measuring tape, needle</w:t>
      </w:r>
      <w:r>
        <w:rPr>
          <w:sz w:val="24"/>
          <w:szCs w:val="24"/>
        </w:rPr>
        <w:t>, thread, ruler</w:t>
      </w:r>
      <w:r w:rsidRPr="00E617DC">
        <w:rPr>
          <w:sz w:val="24"/>
          <w:szCs w:val="24"/>
        </w:rPr>
        <w:t xml:space="preserve"> etc</w:t>
      </w:r>
    </w:p>
    <w:p w:rsidR="008D71D0" w:rsidRPr="00E617DC" w:rsidRDefault="008D71D0" w:rsidP="008D71D0">
      <w:pPr>
        <w:pStyle w:val="NoSpacing"/>
        <w:rPr>
          <w:sz w:val="24"/>
          <w:szCs w:val="24"/>
        </w:rPr>
      </w:pPr>
    </w:p>
    <w:p w:rsidR="008D71D0" w:rsidRPr="00E617DC" w:rsidRDefault="008D71D0" w:rsidP="008D71D0">
      <w:pPr>
        <w:pStyle w:val="NoSpacing"/>
        <w:rPr>
          <w:sz w:val="24"/>
          <w:szCs w:val="24"/>
        </w:rPr>
      </w:pPr>
      <w:r w:rsidRPr="00E617DC">
        <w:rPr>
          <w:sz w:val="24"/>
          <w:szCs w:val="24"/>
        </w:rPr>
        <w:t>RESOURCES AND MATERIALS:</w:t>
      </w:r>
    </w:p>
    <w:p w:rsidR="008D71D0" w:rsidRPr="00E617DC" w:rsidRDefault="008D71D0" w:rsidP="008D71D0">
      <w:pPr>
        <w:tabs>
          <w:tab w:val="left" w:pos="2115"/>
        </w:tabs>
        <w:rPr>
          <w:sz w:val="24"/>
          <w:szCs w:val="24"/>
        </w:rPr>
      </w:pPr>
      <w:r w:rsidRPr="00E617DC">
        <w:rPr>
          <w:sz w:val="24"/>
          <w:szCs w:val="24"/>
        </w:rPr>
        <w:t>Scheme of work</w:t>
      </w:r>
      <w:r w:rsidRPr="00E617DC">
        <w:rPr>
          <w:sz w:val="24"/>
          <w:szCs w:val="24"/>
        </w:rPr>
        <w:tab/>
      </w:r>
    </w:p>
    <w:p w:rsidR="008D71D0" w:rsidRPr="00E617DC" w:rsidRDefault="008D71D0" w:rsidP="008D71D0">
      <w:pPr>
        <w:rPr>
          <w:sz w:val="24"/>
          <w:szCs w:val="24"/>
        </w:rPr>
      </w:pPr>
      <w:r w:rsidRPr="00E617DC">
        <w:rPr>
          <w:sz w:val="24"/>
          <w:szCs w:val="24"/>
        </w:rPr>
        <w:t>All relevant materials</w:t>
      </w:r>
    </w:p>
    <w:p w:rsidR="008D71D0" w:rsidRPr="00E617DC" w:rsidRDefault="008D71D0" w:rsidP="008D71D0">
      <w:pPr>
        <w:rPr>
          <w:sz w:val="24"/>
          <w:szCs w:val="24"/>
        </w:rPr>
      </w:pPr>
      <w:r w:rsidRPr="00E617DC">
        <w:rPr>
          <w:sz w:val="24"/>
          <w:szCs w:val="24"/>
        </w:rPr>
        <w:lastRenderedPageBreak/>
        <w:t>9-Years Basic Education Curriculum</w:t>
      </w:r>
    </w:p>
    <w:p w:rsidR="008D71D0" w:rsidRPr="00E617DC" w:rsidRDefault="008D71D0" w:rsidP="008D71D0">
      <w:pPr>
        <w:rPr>
          <w:sz w:val="24"/>
          <w:szCs w:val="24"/>
        </w:rPr>
      </w:pPr>
      <w:r w:rsidRPr="00E617DC">
        <w:rPr>
          <w:sz w:val="24"/>
          <w:szCs w:val="24"/>
        </w:rPr>
        <w:t>Online information</w:t>
      </w:r>
    </w:p>
    <w:p w:rsidR="008D71D0" w:rsidRPr="00E617DC" w:rsidRDefault="008D71D0" w:rsidP="008D71D0">
      <w:pPr>
        <w:rPr>
          <w:sz w:val="24"/>
          <w:szCs w:val="24"/>
        </w:rPr>
      </w:pPr>
      <w:r w:rsidRPr="00E617DC">
        <w:rPr>
          <w:sz w:val="24"/>
          <w:szCs w:val="24"/>
        </w:rPr>
        <w:t>BUILDING BACKGROUND/CONNECTION TO PRIOR KNOWLEDGE: Pupils are familiar with the topic in their previous classes.</w:t>
      </w:r>
    </w:p>
    <w:p w:rsidR="008D71D0" w:rsidRDefault="008D71D0" w:rsidP="008D71D0">
      <w:pPr>
        <w:rPr>
          <w:sz w:val="24"/>
          <w:szCs w:val="24"/>
        </w:rPr>
      </w:pPr>
      <w:r w:rsidRPr="00E617DC">
        <w:rPr>
          <w:sz w:val="24"/>
          <w:szCs w:val="24"/>
        </w:rPr>
        <w:t>CONTENT OF THE LESSON</w:t>
      </w:r>
    </w:p>
    <w:p w:rsidR="00E617DC" w:rsidRPr="001B240C" w:rsidRDefault="001B240C" w:rsidP="001B240C">
      <w:pPr>
        <w:pStyle w:val="NoSpacing"/>
        <w:rPr>
          <w:sz w:val="24"/>
          <w:szCs w:val="24"/>
        </w:rPr>
      </w:pPr>
      <w:r>
        <w:rPr>
          <w:sz w:val="24"/>
          <w:szCs w:val="24"/>
        </w:rPr>
        <w:t>MAKING BLANKET OR LOOP STITCHES</w:t>
      </w:r>
    </w:p>
    <w:p w:rsidR="00E617DC" w:rsidRPr="00946E3F" w:rsidRDefault="001B240C" w:rsidP="00E617DC">
      <w:pPr>
        <w:spacing w:after="0" w:line="240" w:lineRule="auto"/>
        <w:rPr>
          <w:rFonts w:ascii="Arial" w:eastAsia="Times New Roman" w:hAnsi="Arial" w:cs="Arial"/>
        </w:rPr>
      </w:pPr>
      <w:r>
        <w:rPr>
          <w:rFonts w:ascii="Arial" w:eastAsia="Times New Roman" w:hAnsi="Arial" w:cs="Arial"/>
        </w:rPr>
        <w:t>Loop stitch is a fun and effective way to finish blankets, cushions etc</w:t>
      </w:r>
    </w:p>
    <w:p w:rsidR="001B240C" w:rsidRDefault="001B240C" w:rsidP="00E617DC">
      <w:pPr>
        <w:spacing w:after="0" w:line="240" w:lineRule="auto"/>
        <w:rPr>
          <w:rFonts w:ascii="Arial" w:eastAsia="Times New Roman" w:hAnsi="Arial" w:cs="Arial"/>
        </w:rPr>
      </w:pPr>
    </w:p>
    <w:p w:rsidR="00E617DC" w:rsidRPr="00946E3F" w:rsidRDefault="001B240C" w:rsidP="00E617DC">
      <w:pPr>
        <w:spacing w:after="0" w:line="240" w:lineRule="auto"/>
        <w:rPr>
          <w:rFonts w:ascii="Arial" w:eastAsia="Times New Roman" w:hAnsi="Arial" w:cs="Arial"/>
        </w:rPr>
      </w:pPr>
      <w:r>
        <w:rPr>
          <w:rFonts w:ascii="Arial" w:eastAsia="Times New Roman" w:hAnsi="Arial" w:cs="Arial"/>
        </w:rPr>
        <w:t>1.</w:t>
      </w:r>
      <w:r w:rsidRPr="00946E3F">
        <w:rPr>
          <w:rFonts w:ascii="Arial" w:eastAsia="Times New Roman" w:hAnsi="Arial" w:cs="Arial"/>
        </w:rPr>
        <w:t xml:space="preserve"> Hold</w:t>
      </w:r>
      <w:r w:rsidR="00E617DC" w:rsidRPr="00946E3F">
        <w:rPr>
          <w:rFonts w:ascii="Arial" w:eastAsia="Times New Roman" w:hAnsi="Arial" w:cs="Arial"/>
        </w:rPr>
        <w:t xml:space="preserve"> the </w:t>
      </w:r>
      <w:r w:rsidRPr="00946E3F">
        <w:rPr>
          <w:rFonts w:ascii="Arial" w:eastAsia="Times New Roman" w:hAnsi="Arial" w:cs="Arial"/>
        </w:rPr>
        <w:t>edge</w:t>
      </w:r>
      <w:r w:rsidR="00E617DC" w:rsidRPr="00946E3F">
        <w:rPr>
          <w:rFonts w:ascii="Arial" w:eastAsia="Times New Roman" w:hAnsi="Arial" w:cs="Arial"/>
        </w:rPr>
        <w:t xml:space="preserve"> towards the worker and work the stitch</w:t>
      </w:r>
      <w:r>
        <w:rPr>
          <w:rFonts w:ascii="Arial" w:eastAsia="Times New Roman" w:hAnsi="Arial" w:cs="Arial"/>
        </w:rPr>
        <w:t xml:space="preserve"> </w:t>
      </w:r>
      <w:r w:rsidR="00E617DC" w:rsidRPr="00946E3F">
        <w:rPr>
          <w:rFonts w:ascii="Arial" w:eastAsia="Times New Roman" w:hAnsi="Arial" w:cs="Arial"/>
        </w:rPr>
        <w:t>from left to right.</w:t>
      </w:r>
    </w:p>
    <w:p w:rsidR="00E617DC" w:rsidRPr="00946E3F" w:rsidRDefault="00E617DC" w:rsidP="00E617DC">
      <w:pPr>
        <w:spacing w:after="0" w:line="240" w:lineRule="auto"/>
        <w:rPr>
          <w:rFonts w:ascii="Arial" w:eastAsia="Times New Roman" w:hAnsi="Arial" w:cs="Arial"/>
        </w:rPr>
      </w:pPr>
    </w:p>
    <w:p w:rsidR="00E617DC" w:rsidRPr="00946E3F" w:rsidRDefault="001B240C" w:rsidP="00E617DC">
      <w:pPr>
        <w:spacing w:after="0" w:line="240" w:lineRule="auto"/>
        <w:rPr>
          <w:rFonts w:ascii="Arial" w:eastAsia="Times New Roman" w:hAnsi="Arial" w:cs="Arial"/>
        </w:rPr>
      </w:pPr>
      <w:r>
        <w:rPr>
          <w:rFonts w:ascii="Arial" w:eastAsia="Times New Roman" w:hAnsi="Arial" w:cs="Arial"/>
        </w:rPr>
        <w:t xml:space="preserve">2. </w:t>
      </w:r>
      <w:r w:rsidR="00E617DC" w:rsidRPr="00946E3F">
        <w:rPr>
          <w:rFonts w:ascii="Arial" w:eastAsia="Times New Roman" w:hAnsi="Arial" w:cs="Arial"/>
        </w:rPr>
        <w:t>Place the needle into the right side of the material.</w:t>
      </w:r>
    </w:p>
    <w:p w:rsidR="00E617DC" w:rsidRPr="00946E3F" w:rsidRDefault="00E617DC" w:rsidP="00E617DC">
      <w:pPr>
        <w:spacing w:after="0" w:line="240" w:lineRule="auto"/>
        <w:rPr>
          <w:rFonts w:ascii="Arial" w:eastAsia="Times New Roman" w:hAnsi="Arial" w:cs="Arial"/>
        </w:rPr>
      </w:pPr>
    </w:p>
    <w:p w:rsidR="001B240C" w:rsidRDefault="001B240C" w:rsidP="00E617DC">
      <w:pPr>
        <w:spacing w:after="0" w:line="240" w:lineRule="auto"/>
        <w:rPr>
          <w:rFonts w:ascii="Arial" w:eastAsia="Times New Roman" w:hAnsi="Arial" w:cs="Arial"/>
        </w:rPr>
      </w:pPr>
      <w:r>
        <w:rPr>
          <w:rFonts w:ascii="Arial" w:eastAsia="Times New Roman" w:hAnsi="Arial" w:cs="Arial"/>
        </w:rPr>
        <w:t>3.</w:t>
      </w:r>
      <w:r w:rsidRPr="00946E3F">
        <w:rPr>
          <w:rFonts w:ascii="Arial" w:eastAsia="Times New Roman" w:hAnsi="Arial" w:cs="Arial"/>
        </w:rPr>
        <w:t xml:space="preserve"> Pass</w:t>
      </w:r>
      <w:r w:rsidR="00E617DC" w:rsidRPr="00946E3F">
        <w:rPr>
          <w:rFonts w:ascii="Arial" w:eastAsia="Times New Roman" w:hAnsi="Arial" w:cs="Arial"/>
        </w:rPr>
        <w:t xml:space="preserve"> the single thread of cotton which comes from</w:t>
      </w:r>
      <w:r>
        <w:rPr>
          <w:rFonts w:ascii="Arial" w:eastAsia="Times New Roman" w:hAnsi="Arial" w:cs="Arial"/>
        </w:rPr>
        <w:t xml:space="preserve"> </w:t>
      </w:r>
      <w:r w:rsidR="00E617DC" w:rsidRPr="00946E3F">
        <w:rPr>
          <w:rFonts w:ascii="Arial" w:eastAsia="Times New Roman" w:hAnsi="Arial" w:cs="Arial"/>
        </w:rPr>
        <w:t>the</w:t>
      </w:r>
      <w:r>
        <w:rPr>
          <w:rFonts w:ascii="Arial" w:eastAsia="Times New Roman" w:hAnsi="Arial" w:cs="Arial"/>
        </w:rPr>
        <w:t xml:space="preserve"> </w:t>
      </w:r>
      <w:r w:rsidR="00E617DC" w:rsidRPr="00946E3F">
        <w:rPr>
          <w:rFonts w:ascii="Arial" w:eastAsia="Times New Roman" w:hAnsi="Arial" w:cs="Arial"/>
        </w:rPr>
        <w:t xml:space="preserve">material under the point of the needle </w:t>
      </w:r>
    </w:p>
    <w:p w:rsidR="001B240C" w:rsidRDefault="001B240C" w:rsidP="00E617DC">
      <w:pPr>
        <w:spacing w:after="0" w:line="240" w:lineRule="auto"/>
        <w:rPr>
          <w:rFonts w:ascii="Arial" w:eastAsia="Times New Roman" w:hAnsi="Arial" w:cs="Arial"/>
        </w:rPr>
      </w:pPr>
    </w:p>
    <w:p w:rsidR="00E617DC" w:rsidRPr="00946E3F" w:rsidRDefault="001B240C" w:rsidP="00E617DC">
      <w:pPr>
        <w:spacing w:after="0" w:line="240" w:lineRule="auto"/>
        <w:rPr>
          <w:rFonts w:ascii="Arial" w:eastAsia="Times New Roman" w:hAnsi="Arial" w:cs="Arial"/>
        </w:rPr>
      </w:pPr>
      <w:r w:rsidRPr="00946E3F">
        <w:rPr>
          <w:rFonts w:ascii="Arial" w:eastAsia="Times New Roman" w:hAnsi="Arial" w:cs="Arial"/>
        </w:rPr>
        <w:t>From</w:t>
      </w:r>
      <w:r w:rsidR="00E617DC" w:rsidRPr="00946E3F">
        <w:rPr>
          <w:rFonts w:ascii="Arial" w:eastAsia="Times New Roman" w:hAnsi="Arial" w:cs="Arial"/>
        </w:rPr>
        <w:t xml:space="preserve"> left to right</w:t>
      </w:r>
    </w:p>
    <w:p w:rsidR="00E617DC" w:rsidRPr="00946E3F" w:rsidRDefault="00E617DC" w:rsidP="00E617DC">
      <w:pPr>
        <w:spacing w:after="0" w:line="240" w:lineRule="auto"/>
        <w:rPr>
          <w:rFonts w:ascii="Arial" w:eastAsia="Times New Roman" w:hAnsi="Arial" w:cs="Arial"/>
        </w:rPr>
      </w:pPr>
    </w:p>
    <w:p w:rsidR="00E617DC" w:rsidRPr="00946E3F" w:rsidRDefault="001B240C" w:rsidP="00E617DC">
      <w:pPr>
        <w:spacing w:after="0" w:line="240" w:lineRule="auto"/>
        <w:rPr>
          <w:rFonts w:ascii="Arial" w:eastAsia="Times New Roman" w:hAnsi="Arial" w:cs="Arial"/>
        </w:rPr>
      </w:pPr>
      <w:r>
        <w:rPr>
          <w:rFonts w:ascii="Arial" w:eastAsia="Times New Roman" w:hAnsi="Arial" w:cs="Arial"/>
        </w:rPr>
        <w:t xml:space="preserve">4. </w:t>
      </w:r>
      <w:r w:rsidR="00E617DC" w:rsidRPr="00946E3F">
        <w:rPr>
          <w:rFonts w:ascii="Arial" w:eastAsia="Times New Roman" w:hAnsi="Arial" w:cs="Arial"/>
        </w:rPr>
        <w:t>Draw the needle through so that a loop lies along the</w:t>
      </w:r>
      <w:r>
        <w:rPr>
          <w:rFonts w:ascii="Arial" w:eastAsia="Times New Roman" w:hAnsi="Arial" w:cs="Arial"/>
        </w:rPr>
        <w:t xml:space="preserve"> </w:t>
      </w:r>
      <w:r w:rsidR="00E617DC" w:rsidRPr="00946E3F">
        <w:rPr>
          <w:rFonts w:ascii="Arial" w:eastAsia="Times New Roman" w:hAnsi="Arial" w:cs="Arial"/>
        </w:rPr>
        <w:t>edge of the cloth.</w:t>
      </w:r>
    </w:p>
    <w:p w:rsidR="001B240C" w:rsidRDefault="001B240C" w:rsidP="009F2896">
      <w:pPr>
        <w:spacing w:after="0" w:line="240" w:lineRule="auto"/>
        <w:ind w:firstLine="720"/>
        <w:rPr>
          <w:rFonts w:ascii="Arial" w:eastAsia="Times New Roman" w:hAnsi="Arial" w:cs="Arial"/>
        </w:rPr>
      </w:pPr>
    </w:p>
    <w:p w:rsidR="00E617DC" w:rsidRPr="00946E3F" w:rsidRDefault="001B240C" w:rsidP="00E617DC">
      <w:pPr>
        <w:spacing w:after="0" w:line="240" w:lineRule="auto"/>
        <w:rPr>
          <w:rFonts w:ascii="Arial" w:eastAsia="Times New Roman" w:hAnsi="Arial" w:cs="Arial"/>
        </w:rPr>
      </w:pPr>
      <w:r>
        <w:rPr>
          <w:rFonts w:ascii="Arial" w:eastAsia="Times New Roman" w:hAnsi="Arial" w:cs="Arial"/>
        </w:rPr>
        <w:t>5.</w:t>
      </w:r>
      <w:r w:rsidRPr="001B240C">
        <w:rPr>
          <w:rFonts w:ascii="Arial" w:eastAsia="Times New Roman" w:hAnsi="Arial" w:cs="Arial"/>
        </w:rPr>
        <w:t xml:space="preserve"> Display</w:t>
      </w:r>
      <w:r w:rsidR="00E617DC" w:rsidRPr="001B240C">
        <w:rPr>
          <w:rFonts w:ascii="Arial" w:eastAsia="Times New Roman" w:hAnsi="Arial" w:cs="Arial"/>
        </w:rPr>
        <w:t xml:space="preserve"> of some simple decorative stitches on brown</w:t>
      </w:r>
      <w:r>
        <w:rPr>
          <w:rFonts w:ascii="Arial" w:eastAsia="Times New Roman" w:hAnsi="Arial" w:cs="Arial"/>
        </w:rPr>
        <w:t xml:space="preserve"> </w:t>
      </w:r>
      <w:r w:rsidR="00E617DC" w:rsidRPr="00946E3F">
        <w:rPr>
          <w:rFonts w:ascii="Arial" w:eastAsia="Times New Roman" w:hAnsi="Arial" w:cs="Arial"/>
        </w:rPr>
        <w:t>paper.</w:t>
      </w:r>
    </w:p>
    <w:p w:rsidR="00E617DC" w:rsidRPr="00946E3F" w:rsidRDefault="00E617DC"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p>
    <w:p w:rsidR="00DA3183" w:rsidRPr="00E617DC" w:rsidRDefault="00DA3183" w:rsidP="00DA3183">
      <w:pPr>
        <w:pStyle w:val="NoSpacing"/>
        <w:tabs>
          <w:tab w:val="left" w:pos="1740"/>
        </w:tabs>
        <w:rPr>
          <w:sz w:val="24"/>
          <w:szCs w:val="24"/>
        </w:rPr>
      </w:pPr>
      <w:r w:rsidRPr="00E617DC">
        <w:rPr>
          <w:sz w:val="24"/>
          <w:szCs w:val="24"/>
        </w:rPr>
        <w:t>STRATEGIES AND ACTIVITIES</w:t>
      </w:r>
    </w:p>
    <w:p w:rsidR="00DA3183" w:rsidRPr="00E617DC" w:rsidRDefault="00DA3183" w:rsidP="00DA3183">
      <w:pPr>
        <w:pStyle w:val="NoSpacing"/>
        <w:rPr>
          <w:sz w:val="24"/>
          <w:szCs w:val="24"/>
        </w:rPr>
      </w:pPr>
      <w:r w:rsidRPr="00E617DC">
        <w:rPr>
          <w:sz w:val="24"/>
          <w:szCs w:val="24"/>
        </w:rPr>
        <w:t>STEP I; The Teacher revises the previous week lesson.</w:t>
      </w:r>
    </w:p>
    <w:p w:rsidR="00DA3183" w:rsidRPr="00E617DC" w:rsidRDefault="00DA3183" w:rsidP="00DA3183">
      <w:pPr>
        <w:pStyle w:val="NoSpacing"/>
        <w:rPr>
          <w:sz w:val="24"/>
          <w:szCs w:val="24"/>
        </w:rPr>
      </w:pPr>
    </w:p>
    <w:p w:rsidR="00DA3183" w:rsidRPr="00E617DC" w:rsidRDefault="00DA3183" w:rsidP="00DA3183">
      <w:pPr>
        <w:rPr>
          <w:sz w:val="24"/>
          <w:szCs w:val="24"/>
        </w:rPr>
      </w:pPr>
      <w:r w:rsidRPr="00E617DC">
        <w:rPr>
          <w:sz w:val="24"/>
          <w:szCs w:val="24"/>
        </w:rPr>
        <w:t>STEPII: The Teacher introduces the new topic.</w:t>
      </w:r>
    </w:p>
    <w:p w:rsidR="00DA3183" w:rsidRPr="00E617DC" w:rsidRDefault="00DA3183" w:rsidP="00DA3183">
      <w:pPr>
        <w:rPr>
          <w:sz w:val="24"/>
          <w:szCs w:val="24"/>
        </w:rPr>
      </w:pPr>
      <w:r w:rsidRPr="00E617DC">
        <w:rPr>
          <w:sz w:val="24"/>
          <w:szCs w:val="24"/>
        </w:rPr>
        <w:t>STEP III: The Teacher explains the note in details.</w:t>
      </w:r>
    </w:p>
    <w:p w:rsidR="00DA3183" w:rsidRPr="00E617DC" w:rsidRDefault="00DA3183" w:rsidP="00DA3183">
      <w:pPr>
        <w:rPr>
          <w:sz w:val="24"/>
          <w:szCs w:val="24"/>
        </w:rPr>
      </w:pPr>
      <w:r w:rsidRPr="00E617DC">
        <w:rPr>
          <w:sz w:val="24"/>
          <w:szCs w:val="24"/>
        </w:rPr>
        <w:t xml:space="preserve">STEPIV: The Teacher gives room for pupils to ask questions. </w:t>
      </w:r>
    </w:p>
    <w:p w:rsidR="00DA3183" w:rsidRPr="00E617DC" w:rsidRDefault="00DA3183" w:rsidP="00DA3183">
      <w:pPr>
        <w:rPr>
          <w:sz w:val="24"/>
          <w:szCs w:val="24"/>
        </w:rPr>
      </w:pPr>
      <w:r w:rsidRPr="00E617DC">
        <w:rPr>
          <w:sz w:val="24"/>
          <w:szCs w:val="24"/>
        </w:rPr>
        <w:t>STEPV: The Teacher evaluates the pupils.</w:t>
      </w:r>
    </w:p>
    <w:p w:rsidR="00DA3183" w:rsidRDefault="00DA3183" w:rsidP="00DA3183">
      <w:pPr>
        <w:rPr>
          <w:sz w:val="24"/>
          <w:szCs w:val="24"/>
        </w:rPr>
      </w:pPr>
      <w:r w:rsidRPr="00E617DC">
        <w:rPr>
          <w:sz w:val="24"/>
          <w:szCs w:val="24"/>
        </w:rPr>
        <w:t>ASSESSMENT AND EVALUATION</w:t>
      </w:r>
    </w:p>
    <w:p w:rsidR="00DA3183" w:rsidRDefault="00DA3183" w:rsidP="00DA3183">
      <w:pPr>
        <w:pStyle w:val="NoSpacing"/>
        <w:tabs>
          <w:tab w:val="left" w:pos="1140"/>
        </w:tabs>
        <w:ind w:firstLine="720"/>
        <w:rPr>
          <w:sz w:val="24"/>
          <w:szCs w:val="24"/>
        </w:rPr>
      </w:pPr>
      <w:r>
        <w:rPr>
          <w:sz w:val="24"/>
          <w:szCs w:val="24"/>
        </w:rPr>
        <w:t>1. Know how to make a loop stitches or blankets stitches</w:t>
      </w:r>
    </w:p>
    <w:p w:rsidR="00DA3183" w:rsidRDefault="00DA3183" w:rsidP="00DA3183">
      <w:pPr>
        <w:pStyle w:val="NoSpacing"/>
        <w:tabs>
          <w:tab w:val="left" w:pos="1140"/>
        </w:tabs>
        <w:ind w:firstLine="720"/>
        <w:rPr>
          <w:sz w:val="24"/>
          <w:szCs w:val="24"/>
        </w:rPr>
      </w:pPr>
    </w:p>
    <w:p w:rsidR="00DA3183" w:rsidRPr="00E617DC" w:rsidRDefault="00DA3183" w:rsidP="00DA3183">
      <w:pPr>
        <w:pStyle w:val="NoSpacing"/>
        <w:tabs>
          <w:tab w:val="left" w:pos="1140"/>
        </w:tabs>
        <w:ind w:firstLine="720"/>
        <w:rPr>
          <w:sz w:val="24"/>
          <w:szCs w:val="24"/>
        </w:rPr>
      </w:pPr>
      <w:r>
        <w:rPr>
          <w:sz w:val="24"/>
          <w:szCs w:val="24"/>
        </w:rPr>
        <w:t>2. Display of some simple decorative stitches on paper</w:t>
      </w:r>
      <w:r w:rsidRPr="00E617DC">
        <w:rPr>
          <w:sz w:val="24"/>
          <w:szCs w:val="24"/>
        </w:rPr>
        <w:tab/>
      </w:r>
    </w:p>
    <w:p w:rsidR="00DA3183" w:rsidRPr="00E617DC" w:rsidRDefault="00DA3183" w:rsidP="00DA3183">
      <w:pPr>
        <w:rPr>
          <w:sz w:val="24"/>
          <w:szCs w:val="24"/>
        </w:rPr>
      </w:pPr>
      <w:r w:rsidRPr="00E617DC">
        <w:rPr>
          <w:sz w:val="24"/>
          <w:szCs w:val="24"/>
        </w:rPr>
        <w:tab/>
      </w:r>
    </w:p>
    <w:p w:rsidR="00DA3183" w:rsidRPr="00E617DC" w:rsidRDefault="00DA3183" w:rsidP="00DA3183">
      <w:pPr>
        <w:rPr>
          <w:sz w:val="24"/>
          <w:szCs w:val="24"/>
        </w:rPr>
      </w:pPr>
      <w:r w:rsidRPr="00E617DC">
        <w:rPr>
          <w:sz w:val="24"/>
          <w:szCs w:val="24"/>
        </w:rPr>
        <w:t>WRAP-UP (CONCLUSION)</w:t>
      </w:r>
    </w:p>
    <w:p w:rsidR="00DA3183" w:rsidRPr="00E617DC" w:rsidRDefault="00DA3183" w:rsidP="00DA3183">
      <w:pPr>
        <w:rPr>
          <w:sz w:val="24"/>
          <w:szCs w:val="24"/>
        </w:rPr>
      </w:pPr>
      <w:r w:rsidRPr="00E617DC">
        <w:rPr>
          <w:sz w:val="24"/>
          <w:szCs w:val="24"/>
        </w:rPr>
        <w:t>Teacher goes over the topic once again to enhance better understanding.</w:t>
      </w:r>
    </w:p>
    <w:p w:rsidR="00DA3183" w:rsidRPr="00E617DC" w:rsidRDefault="00DA3183" w:rsidP="00DA3183">
      <w:pPr>
        <w:pStyle w:val="NoSpacing"/>
        <w:rPr>
          <w:sz w:val="24"/>
          <w:szCs w:val="24"/>
        </w:rPr>
      </w:pPr>
      <w:r w:rsidRPr="00E617DC">
        <w:rPr>
          <w:sz w:val="24"/>
          <w:szCs w:val="24"/>
        </w:rPr>
        <w:t>ASSIGNMENT</w:t>
      </w:r>
    </w:p>
    <w:p w:rsidR="00DA3183" w:rsidRDefault="00DA3183" w:rsidP="00E617DC">
      <w:pPr>
        <w:spacing w:after="0" w:line="240" w:lineRule="auto"/>
        <w:rPr>
          <w:rFonts w:ascii="Arial" w:eastAsia="Times New Roman" w:hAnsi="Arial" w:cs="Arial"/>
        </w:rPr>
      </w:pPr>
    </w:p>
    <w:p w:rsidR="00DA3183" w:rsidRDefault="00DA3183" w:rsidP="00E617DC">
      <w:pPr>
        <w:spacing w:after="0" w:line="240" w:lineRule="auto"/>
        <w:rPr>
          <w:rFonts w:ascii="Arial" w:eastAsia="Times New Roman" w:hAnsi="Arial" w:cs="Arial"/>
        </w:rPr>
      </w:pPr>
      <w:r>
        <w:rPr>
          <w:rFonts w:ascii="Arial" w:eastAsia="Times New Roman" w:hAnsi="Arial" w:cs="Arial"/>
        </w:rPr>
        <w:t>Explain how to make loop stitches</w:t>
      </w:r>
      <w:r w:rsidR="009F2896">
        <w:rPr>
          <w:rFonts w:ascii="Arial" w:eastAsia="Times New Roman" w:hAnsi="Arial" w:cs="Arial"/>
        </w:rPr>
        <w:t>.</w:t>
      </w:r>
    </w:p>
    <w:p w:rsidR="00DA3183" w:rsidRDefault="00DA3183" w:rsidP="00E617DC">
      <w:pPr>
        <w:spacing w:after="0" w:line="240" w:lineRule="auto"/>
        <w:rPr>
          <w:rFonts w:ascii="Arial" w:eastAsia="Times New Roman" w:hAnsi="Arial" w:cs="Arial"/>
        </w:rPr>
      </w:pPr>
    </w:p>
    <w:p w:rsidR="00DA3183" w:rsidRDefault="00DA3183" w:rsidP="00E617DC">
      <w:pPr>
        <w:spacing w:after="0" w:line="240" w:lineRule="auto"/>
        <w:rPr>
          <w:rFonts w:ascii="Arial" w:eastAsia="Times New Roman" w:hAnsi="Arial" w:cs="Arial"/>
        </w:rPr>
      </w:pPr>
    </w:p>
    <w:p w:rsidR="00DA3183" w:rsidRDefault="00DA3183" w:rsidP="00E617DC">
      <w:pPr>
        <w:spacing w:after="0" w:line="240" w:lineRule="auto"/>
        <w:rPr>
          <w:rFonts w:ascii="Arial" w:eastAsia="Times New Roman" w:hAnsi="Arial" w:cs="Arial"/>
        </w:rPr>
      </w:pPr>
    </w:p>
    <w:p w:rsidR="00E617DC" w:rsidRDefault="009F2896" w:rsidP="00E617DC">
      <w:pPr>
        <w:spacing w:after="0" w:line="240" w:lineRule="auto"/>
        <w:rPr>
          <w:rFonts w:ascii="Arial" w:eastAsia="Times New Roman" w:hAnsi="Arial" w:cs="Arial"/>
        </w:rPr>
      </w:pPr>
      <w:r>
        <w:rPr>
          <w:rFonts w:ascii="Arial" w:eastAsia="Times New Roman" w:hAnsi="Arial" w:cs="Arial"/>
        </w:rPr>
        <w:t>WEEK 9</w:t>
      </w:r>
    </w:p>
    <w:p w:rsidR="009F2896" w:rsidRDefault="009F2896" w:rsidP="00E617DC">
      <w:pPr>
        <w:spacing w:after="0" w:line="240" w:lineRule="auto"/>
        <w:rPr>
          <w:rFonts w:ascii="Arial" w:eastAsia="Times New Roman" w:hAnsi="Arial" w:cs="Arial"/>
        </w:rPr>
      </w:pPr>
    </w:p>
    <w:p w:rsidR="009F2896" w:rsidRDefault="009F2896" w:rsidP="009F2896">
      <w:pPr>
        <w:rPr>
          <w:sz w:val="24"/>
          <w:szCs w:val="24"/>
        </w:rPr>
      </w:pPr>
      <w:r w:rsidRPr="00E617DC">
        <w:rPr>
          <w:sz w:val="24"/>
          <w:szCs w:val="24"/>
        </w:rPr>
        <w:t>T</w:t>
      </w:r>
      <w:r>
        <w:rPr>
          <w:sz w:val="24"/>
          <w:szCs w:val="24"/>
        </w:rPr>
        <w:t>OPIC: SIMPLE CLOTHING CONSTRUCTION PROCESSESS-SEAM</w:t>
      </w:r>
    </w:p>
    <w:p w:rsidR="009F2896" w:rsidRDefault="009F2896" w:rsidP="009F2896">
      <w:pPr>
        <w:rPr>
          <w:sz w:val="24"/>
          <w:szCs w:val="24"/>
        </w:rPr>
      </w:pPr>
      <w:r>
        <w:rPr>
          <w:sz w:val="24"/>
          <w:szCs w:val="24"/>
        </w:rPr>
        <w:t>SUBTOPIC: MEANING OF SEAM</w:t>
      </w:r>
    </w:p>
    <w:p w:rsidR="009F2896" w:rsidRPr="00E617DC" w:rsidRDefault="009F2896" w:rsidP="009F2896">
      <w:pPr>
        <w:pStyle w:val="NoSpacing"/>
        <w:rPr>
          <w:sz w:val="24"/>
          <w:szCs w:val="24"/>
        </w:rPr>
      </w:pPr>
      <w:r w:rsidRPr="00E617DC">
        <w:rPr>
          <w:sz w:val="24"/>
          <w:szCs w:val="24"/>
        </w:rPr>
        <w:t>LEARNING OBJECTIVES: AT THE END OF THE LESSON, PUPILS SHOULD BE ABLE TO:</w:t>
      </w:r>
    </w:p>
    <w:p w:rsidR="009F2896" w:rsidRPr="00E617DC" w:rsidRDefault="009F2896" w:rsidP="009F2896">
      <w:pPr>
        <w:pStyle w:val="NoSpacing"/>
        <w:tabs>
          <w:tab w:val="left" w:pos="1140"/>
          <w:tab w:val="center" w:pos="5040"/>
        </w:tabs>
        <w:ind w:firstLine="720"/>
        <w:rPr>
          <w:sz w:val="24"/>
          <w:szCs w:val="24"/>
        </w:rPr>
      </w:pPr>
      <w:r>
        <w:rPr>
          <w:sz w:val="24"/>
          <w:szCs w:val="24"/>
        </w:rPr>
        <w:tab/>
      </w:r>
    </w:p>
    <w:p w:rsidR="009F2896" w:rsidRDefault="009F2896" w:rsidP="009F2896">
      <w:pPr>
        <w:pStyle w:val="NoSpacing"/>
        <w:tabs>
          <w:tab w:val="left" w:pos="1140"/>
        </w:tabs>
        <w:ind w:firstLine="720"/>
        <w:rPr>
          <w:sz w:val="24"/>
          <w:szCs w:val="24"/>
        </w:rPr>
      </w:pPr>
      <w:r>
        <w:rPr>
          <w:sz w:val="24"/>
          <w:szCs w:val="24"/>
        </w:rPr>
        <w:t>1. Define seam</w:t>
      </w:r>
    </w:p>
    <w:p w:rsidR="009F2896" w:rsidRDefault="009F2896" w:rsidP="009F2896">
      <w:pPr>
        <w:pStyle w:val="NoSpacing"/>
        <w:tabs>
          <w:tab w:val="left" w:pos="1140"/>
        </w:tabs>
        <w:ind w:firstLine="720"/>
        <w:rPr>
          <w:sz w:val="24"/>
          <w:szCs w:val="24"/>
        </w:rPr>
      </w:pPr>
    </w:p>
    <w:p w:rsidR="009F2896" w:rsidRPr="00E617DC" w:rsidRDefault="009F2896" w:rsidP="009F2896">
      <w:pPr>
        <w:pStyle w:val="NoSpacing"/>
        <w:tabs>
          <w:tab w:val="left" w:pos="1140"/>
        </w:tabs>
        <w:ind w:firstLine="720"/>
        <w:rPr>
          <w:sz w:val="24"/>
          <w:szCs w:val="24"/>
        </w:rPr>
      </w:pPr>
      <w:r>
        <w:rPr>
          <w:sz w:val="24"/>
          <w:szCs w:val="24"/>
        </w:rPr>
        <w:t>2. List the types of seam</w:t>
      </w:r>
      <w:r w:rsidRPr="00E617DC">
        <w:rPr>
          <w:sz w:val="24"/>
          <w:szCs w:val="24"/>
        </w:rPr>
        <w:tab/>
      </w:r>
    </w:p>
    <w:p w:rsidR="009F2896" w:rsidRPr="00E617DC" w:rsidRDefault="009F2896" w:rsidP="009F2896">
      <w:pPr>
        <w:pStyle w:val="NoSpacing"/>
        <w:tabs>
          <w:tab w:val="left" w:pos="1140"/>
          <w:tab w:val="center" w:pos="4680"/>
          <w:tab w:val="left" w:pos="6150"/>
        </w:tabs>
        <w:rPr>
          <w:sz w:val="24"/>
          <w:szCs w:val="24"/>
        </w:rPr>
      </w:pPr>
      <w:r w:rsidRPr="00E617DC">
        <w:rPr>
          <w:sz w:val="24"/>
          <w:szCs w:val="24"/>
        </w:rPr>
        <w:tab/>
      </w:r>
      <w:r>
        <w:rPr>
          <w:sz w:val="24"/>
          <w:szCs w:val="24"/>
        </w:rPr>
        <w:tab/>
      </w:r>
      <w:r>
        <w:rPr>
          <w:sz w:val="24"/>
          <w:szCs w:val="24"/>
        </w:rPr>
        <w:tab/>
      </w:r>
    </w:p>
    <w:p w:rsidR="009F2896" w:rsidRPr="00E617DC" w:rsidRDefault="009F2896" w:rsidP="009F2896">
      <w:pPr>
        <w:pStyle w:val="NoSpacing"/>
        <w:rPr>
          <w:sz w:val="24"/>
          <w:szCs w:val="24"/>
        </w:rPr>
      </w:pPr>
      <w:r w:rsidRPr="00E617DC">
        <w:rPr>
          <w:sz w:val="24"/>
          <w:szCs w:val="24"/>
        </w:rPr>
        <w:t>INSTRUCTIONAL MATERIALS:</w:t>
      </w:r>
    </w:p>
    <w:p w:rsidR="009F2896" w:rsidRPr="00E617DC" w:rsidRDefault="009F2896" w:rsidP="009F2896">
      <w:pPr>
        <w:pStyle w:val="NoSpacing"/>
        <w:rPr>
          <w:sz w:val="24"/>
          <w:szCs w:val="24"/>
        </w:rPr>
      </w:pPr>
    </w:p>
    <w:p w:rsidR="009F2896" w:rsidRPr="00E617DC" w:rsidRDefault="009F2896" w:rsidP="009F2896">
      <w:pPr>
        <w:pStyle w:val="NoSpacing"/>
        <w:rPr>
          <w:sz w:val="24"/>
          <w:szCs w:val="24"/>
        </w:rPr>
      </w:pPr>
      <w:r w:rsidRPr="00E617DC">
        <w:rPr>
          <w:sz w:val="24"/>
          <w:szCs w:val="24"/>
        </w:rPr>
        <w:t>Piece of fabrics for sewing stitches</w:t>
      </w:r>
    </w:p>
    <w:p w:rsidR="009F2896" w:rsidRPr="00E617DC" w:rsidRDefault="009F2896" w:rsidP="009F2896">
      <w:pPr>
        <w:pStyle w:val="NoSpacing"/>
        <w:ind w:firstLine="720"/>
        <w:rPr>
          <w:sz w:val="24"/>
          <w:szCs w:val="24"/>
        </w:rPr>
      </w:pPr>
    </w:p>
    <w:p w:rsidR="009F2896" w:rsidRPr="00E617DC" w:rsidRDefault="009F2896" w:rsidP="009F2896">
      <w:pPr>
        <w:pStyle w:val="NoSpacing"/>
        <w:rPr>
          <w:sz w:val="24"/>
          <w:szCs w:val="24"/>
        </w:rPr>
      </w:pPr>
      <w:r w:rsidRPr="00E617DC">
        <w:rPr>
          <w:sz w:val="24"/>
          <w:szCs w:val="24"/>
        </w:rPr>
        <w:t>Tailor chalk, Fabrics, Measuring tape, needle</w:t>
      </w:r>
      <w:r>
        <w:rPr>
          <w:sz w:val="24"/>
          <w:szCs w:val="24"/>
        </w:rPr>
        <w:t>, thread, ruler, brown paper etc</w:t>
      </w:r>
    </w:p>
    <w:p w:rsidR="009F2896" w:rsidRPr="00E617DC" w:rsidRDefault="009F2896" w:rsidP="009F2896">
      <w:pPr>
        <w:pStyle w:val="NoSpacing"/>
        <w:rPr>
          <w:sz w:val="24"/>
          <w:szCs w:val="24"/>
        </w:rPr>
      </w:pPr>
    </w:p>
    <w:p w:rsidR="009F2896" w:rsidRPr="00E617DC" w:rsidRDefault="009F2896" w:rsidP="009F2896">
      <w:pPr>
        <w:pStyle w:val="NoSpacing"/>
        <w:rPr>
          <w:sz w:val="24"/>
          <w:szCs w:val="24"/>
        </w:rPr>
      </w:pPr>
      <w:r w:rsidRPr="00E617DC">
        <w:rPr>
          <w:sz w:val="24"/>
          <w:szCs w:val="24"/>
        </w:rPr>
        <w:t>RESOURCES AND MATERIALS:</w:t>
      </w:r>
    </w:p>
    <w:p w:rsidR="009F2896" w:rsidRPr="00E617DC" w:rsidRDefault="009F2896" w:rsidP="009F2896">
      <w:pPr>
        <w:tabs>
          <w:tab w:val="left" w:pos="2115"/>
        </w:tabs>
        <w:rPr>
          <w:sz w:val="24"/>
          <w:szCs w:val="24"/>
        </w:rPr>
      </w:pPr>
      <w:r w:rsidRPr="00E617DC">
        <w:rPr>
          <w:sz w:val="24"/>
          <w:szCs w:val="24"/>
        </w:rPr>
        <w:t>Scheme of work</w:t>
      </w:r>
      <w:r w:rsidRPr="00E617DC">
        <w:rPr>
          <w:sz w:val="24"/>
          <w:szCs w:val="24"/>
        </w:rPr>
        <w:tab/>
      </w:r>
    </w:p>
    <w:p w:rsidR="009F2896" w:rsidRPr="00E617DC" w:rsidRDefault="009F2896" w:rsidP="009F2896">
      <w:pPr>
        <w:rPr>
          <w:sz w:val="24"/>
          <w:szCs w:val="24"/>
        </w:rPr>
      </w:pPr>
      <w:r w:rsidRPr="00E617DC">
        <w:rPr>
          <w:sz w:val="24"/>
          <w:szCs w:val="24"/>
        </w:rPr>
        <w:t>All relevant materials</w:t>
      </w:r>
    </w:p>
    <w:p w:rsidR="009F2896" w:rsidRPr="00E617DC" w:rsidRDefault="009F2896" w:rsidP="009F2896">
      <w:pPr>
        <w:rPr>
          <w:sz w:val="24"/>
          <w:szCs w:val="24"/>
        </w:rPr>
      </w:pPr>
      <w:r w:rsidRPr="00E617DC">
        <w:rPr>
          <w:sz w:val="24"/>
          <w:szCs w:val="24"/>
        </w:rPr>
        <w:t>9-Years Basic Education Curriculum</w:t>
      </w:r>
    </w:p>
    <w:p w:rsidR="009F2896" w:rsidRPr="00E617DC" w:rsidRDefault="009F2896" w:rsidP="009F2896">
      <w:pPr>
        <w:rPr>
          <w:sz w:val="24"/>
          <w:szCs w:val="24"/>
        </w:rPr>
      </w:pPr>
      <w:r w:rsidRPr="00E617DC">
        <w:rPr>
          <w:sz w:val="24"/>
          <w:szCs w:val="24"/>
        </w:rPr>
        <w:t>Online information</w:t>
      </w:r>
    </w:p>
    <w:p w:rsidR="009F2896" w:rsidRPr="00E617DC" w:rsidRDefault="009F2896" w:rsidP="009F2896">
      <w:pPr>
        <w:rPr>
          <w:sz w:val="24"/>
          <w:szCs w:val="24"/>
        </w:rPr>
      </w:pPr>
      <w:r w:rsidRPr="00E617DC">
        <w:rPr>
          <w:sz w:val="24"/>
          <w:szCs w:val="24"/>
        </w:rPr>
        <w:t>BUILDING BACKGROUND/CONNECTION TO PRIOR KNOWLEDGE: Pupils are familiar with the topic in their previous classes.</w:t>
      </w:r>
    </w:p>
    <w:p w:rsidR="00E617DC" w:rsidRDefault="009F2896" w:rsidP="009F2896">
      <w:pPr>
        <w:rPr>
          <w:sz w:val="24"/>
          <w:szCs w:val="24"/>
        </w:rPr>
      </w:pPr>
      <w:r w:rsidRPr="00E617DC">
        <w:rPr>
          <w:sz w:val="24"/>
          <w:szCs w:val="24"/>
        </w:rPr>
        <w:t>CONTENT OF THE LESSON</w:t>
      </w:r>
    </w:p>
    <w:p w:rsidR="009F2896" w:rsidRPr="009F2896" w:rsidRDefault="009F2896" w:rsidP="009F2896">
      <w:pPr>
        <w:rPr>
          <w:sz w:val="24"/>
          <w:szCs w:val="24"/>
        </w:rPr>
      </w:pPr>
      <w:r>
        <w:rPr>
          <w:sz w:val="24"/>
          <w:szCs w:val="24"/>
        </w:rPr>
        <w:t>MEANING OF SEAM</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These are joining on the materials e.g. shoulders, sides,</w:t>
      </w:r>
      <w:r w:rsidR="009F2896">
        <w:rPr>
          <w:rFonts w:ascii="Arial" w:eastAsia="Times New Roman" w:hAnsi="Arial" w:cs="Arial"/>
        </w:rPr>
        <w:t xml:space="preserve"> </w:t>
      </w:r>
      <w:r w:rsidR="009F2896" w:rsidRPr="00946E3F">
        <w:rPr>
          <w:rFonts w:ascii="Arial" w:eastAsia="Times New Roman" w:hAnsi="Arial" w:cs="Arial"/>
        </w:rPr>
        <w:t>sleeve</w:t>
      </w:r>
      <w:r w:rsidRPr="00946E3F">
        <w:rPr>
          <w:rFonts w:ascii="Arial" w:eastAsia="Times New Roman" w:hAnsi="Arial" w:cs="Arial"/>
        </w:rPr>
        <w:t xml:space="preserve">, waistline, </w:t>
      </w:r>
      <w:r w:rsidR="009F2896" w:rsidRPr="00946E3F">
        <w:rPr>
          <w:rFonts w:ascii="Arial" w:eastAsia="Times New Roman" w:hAnsi="Arial" w:cs="Arial"/>
        </w:rPr>
        <w:t>collar</w:t>
      </w:r>
      <w:r w:rsidRPr="00946E3F">
        <w:rPr>
          <w:rFonts w:ascii="Arial" w:eastAsia="Times New Roman" w:hAnsi="Arial" w:cs="Arial"/>
        </w:rPr>
        <w:t xml:space="preserve"> etc.</w:t>
      </w:r>
    </w:p>
    <w:p w:rsidR="009F2896" w:rsidRDefault="00524806" w:rsidP="00524806">
      <w:pPr>
        <w:tabs>
          <w:tab w:val="left" w:pos="900"/>
        </w:tabs>
        <w:spacing w:after="0" w:line="240" w:lineRule="auto"/>
        <w:rPr>
          <w:rFonts w:ascii="Arial" w:eastAsia="Times New Roman" w:hAnsi="Arial" w:cs="Arial"/>
        </w:rPr>
      </w:pPr>
      <w:r>
        <w:rPr>
          <w:rFonts w:ascii="Arial" w:eastAsia="Times New Roman" w:hAnsi="Arial" w:cs="Arial"/>
        </w:rPr>
        <w:tab/>
      </w:r>
    </w:p>
    <w:p w:rsidR="00524806" w:rsidRDefault="00E617DC" w:rsidP="00E617DC">
      <w:pPr>
        <w:spacing w:after="0" w:line="240" w:lineRule="auto"/>
        <w:rPr>
          <w:rFonts w:ascii="Arial" w:eastAsia="Times New Roman" w:hAnsi="Arial" w:cs="Arial"/>
        </w:rPr>
      </w:pPr>
      <w:r w:rsidRPr="00946E3F">
        <w:rPr>
          <w:rFonts w:ascii="Arial" w:eastAsia="Times New Roman" w:hAnsi="Arial" w:cs="Arial"/>
        </w:rPr>
        <w:t xml:space="preserve">There are different types of seam e.g. Open </w:t>
      </w:r>
      <w:r w:rsidR="009F2896" w:rsidRPr="00946E3F">
        <w:rPr>
          <w:rFonts w:ascii="Arial" w:eastAsia="Times New Roman" w:hAnsi="Arial" w:cs="Arial"/>
        </w:rPr>
        <w:t>seam, overlaid</w:t>
      </w:r>
      <w:r w:rsidRPr="00946E3F">
        <w:rPr>
          <w:rFonts w:ascii="Arial" w:eastAsia="Times New Roman" w:hAnsi="Arial" w:cs="Arial"/>
        </w:rPr>
        <w:t xml:space="preserve"> seam, piped seam, </w:t>
      </w:r>
      <w:r w:rsidR="009F2896">
        <w:rPr>
          <w:rFonts w:ascii="Arial" w:eastAsia="Times New Roman" w:hAnsi="Arial" w:cs="Arial"/>
        </w:rPr>
        <w:t>Mantu</w:t>
      </w:r>
      <w:r w:rsidR="009F2896" w:rsidRPr="00946E3F">
        <w:rPr>
          <w:rFonts w:ascii="Arial" w:eastAsia="Times New Roman" w:hAnsi="Arial" w:cs="Arial"/>
        </w:rPr>
        <w:t>a</w:t>
      </w:r>
      <w:r w:rsidRPr="00946E3F">
        <w:rPr>
          <w:rFonts w:ascii="Arial" w:eastAsia="Times New Roman" w:hAnsi="Arial" w:cs="Arial"/>
        </w:rPr>
        <w:t xml:space="preserve"> seam </w:t>
      </w:r>
    </w:p>
    <w:p w:rsidR="00524806" w:rsidRDefault="00524806"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proofErr w:type="gramStart"/>
      <w:r w:rsidRPr="00946E3F">
        <w:rPr>
          <w:rFonts w:ascii="Arial" w:eastAsia="Times New Roman" w:hAnsi="Arial" w:cs="Arial"/>
        </w:rPr>
        <w:t>etc</w:t>
      </w:r>
      <w:proofErr w:type="gramEnd"/>
      <w:r w:rsidRPr="00946E3F">
        <w:rPr>
          <w:rFonts w:ascii="Arial" w:eastAsia="Times New Roman" w:hAnsi="Arial" w:cs="Arial"/>
        </w:rPr>
        <w:t>.</w:t>
      </w:r>
    </w:p>
    <w:p w:rsidR="00E617DC" w:rsidRPr="00946E3F" w:rsidRDefault="00E617DC" w:rsidP="00E617DC">
      <w:pPr>
        <w:spacing w:after="0" w:line="240" w:lineRule="auto"/>
        <w:rPr>
          <w:rFonts w:ascii="Arial" w:eastAsia="Times New Roman" w:hAnsi="Arial" w:cs="Arial"/>
        </w:rPr>
      </w:pPr>
    </w:p>
    <w:p w:rsidR="009F2896" w:rsidRDefault="009F2896" w:rsidP="00E617DC">
      <w:pPr>
        <w:spacing w:after="0" w:line="240" w:lineRule="auto"/>
        <w:rPr>
          <w:rFonts w:ascii="Arial" w:eastAsia="Times New Roman" w:hAnsi="Arial" w:cs="Arial"/>
        </w:rPr>
      </w:pPr>
      <w:r>
        <w:rPr>
          <w:rFonts w:ascii="Arial" w:eastAsia="Times New Roman" w:hAnsi="Arial" w:cs="Arial"/>
        </w:rPr>
        <w:t>TYPES OF SEAM</w:t>
      </w:r>
    </w:p>
    <w:p w:rsidR="009F2896" w:rsidRDefault="009F2896" w:rsidP="00E617DC">
      <w:pPr>
        <w:spacing w:after="0" w:line="240" w:lineRule="auto"/>
        <w:rPr>
          <w:rFonts w:ascii="Arial" w:eastAsia="Times New Roman" w:hAnsi="Arial" w:cs="Arial"/>
        </w:rPr>
      </w:pPr>
    </w:p>
    <w:p w:rsidR="00872FC7" w:rsidRDefault="00872FC7" w:rsidP="00E617DC">
      <w:pPr>
        <w:spacing w:after="0" w:line="240" w:lineRule="auto"/>
        <w:rPr>
          <w:rFonts w:ascii="Arial" w:eastAsia="Times New Roman" w:hAnsi="Arial" w:cs="Arial"/>
        </w:rPr>
      </w:pPr>
      <w:r>
        <w:rPr>
          <w:rFonts w:ascii="Arial" w:eastAsia="Times New Roman" w:hAnsi="Arial" w:cs="Arial"/>
        </w:rPr>
        <w:lastRenderedPageBreak/>
        <w:t>1. Open seam</w:t>
      </w:r>
    </w:p>
    <w:p w:rsidR="00872FC7" w:rsidRDefault="00872FC7" w:rsidP="00E617DC">
      <w:pPr>
        <w:spacing w:after="0" w:line="240" w:lineRule="auto"/>
        <w:rPr>
          <w:rFonts w:ascii="Arial" w:eastAsia="Times New Roman" w:hAnsi="Arial" w:cs="Arial"/>
        </w:rPr>
      </w:pPr>
    </w:p>
    <w:p w:rsidR="00872FC7" w:rsidRDefault="00872FC7" w:rsidP="00E617DC">
      <w:pPr>
        <w:spacing w:after="0" w:line="240" w:lineRule="auto"/>
        <w:rPr>
          <w:rFonts w:ascii="Arial" w:eastAsia="Times New Roman" w:hAnsi="Arial" w:cs="Arial"/>
        </w:rPr>
      </w:pPr>
      <w:r>
        <w:rPr>
          <w:rFonts w:ascii="Arial" w:eastAsia="Times New Roman" w:hAnsi="Arial" w:cs="Arial"/>
        </w:rPr>
        <w:t>2. Overlaid seam</w:t>
      </w:r>
    </w:p>
    <w:p w:rsidR="00872FC7" w:rsidRDefault="00872FC7" w:rsidP="00872FC7">
      <w:pPr>
        <w:spacing w:after="0" w:line="240" w:lineRule="auto"/>
        <w:rPr>
          <w:rFonts w:ascii="Arial" w:eastAsia="Times New Roman" w:hAnsi="Arial" w:cs="Arial"/>
        </w:rPr>
      </w:pPr>
    </w:p>
    <w:p w:rsidR="00872FC7" w:rsidRDefault="00872FC7" w:rsidP="00872FC7">
      <w:pPr>
        <w:spacing w:after="0" w:line="240" w:lineRule="auto"/>
        <w:rPr>
          <w:rFonts w:ascii="Arial" w:eastAsia="Times New Roman" w:hAnsi="Arial" w:cs="Arial"/>
        </w:rPr>
      </w:pPr>
      <w:r>
        <w:rPr>
          <w:rFonts w:ascii="Arial" w:eastAsia="Times New Roman" w:hAnsi="Arial" w:cs="Arial"/>
        </w:rPr>
        <w:t>3. Piped seam</w:t>
      </w:r>
    </w:p>
    <w:p w:rsidR="00872FC7" w:rsidRDefault="00872FC7" w:rsidP="00872FC7">
      <w:pPr>
        <w:spacing w:after="0" w:line="240" w:lineRule="auto"/>
        <w:rPr>
          <w:rFonts w:ascii="Arial" w:eastAsia="Times New Roman" w:hAnsi="Arial" w:cs="Arial"/>
        </w:rPr>
      </w:pPr>
    </w:p>
    <w:p w:rsidR="00872FC7" w:rsidRPr="00872FC7" w:rsidRDefault="00872FC7" w:rsidP="00872FC7">
      <w:pPr>
        <w:spacing w:after="0" w:line="240" w:lineRule="auto"/>
        <w:rPr>
          <w:rFonts w:ascii="Arial" w:eastAsia="Times New Roman" w:hAnsi="Arial" w:cs="Arial"/>
        </w:rPr>
      </w:pPr>
      <w:r>
        <w:rPr>
          <w:rFonts w:ascii="Arial" w:eastAsia="Times New Roman" w:hAnsi="Arial" w:cs="Arial"/>
        </w:rPr>
        <w:t>4.</w:t>
      </w:r>
      <w:r w:rsidRPr="00872FC7">
        <w:rPr>
          <w:rFonts w:ascii="Arial" w:eastAsia="Times New Roman" w:hAnsi="Arial" w:cs="Arial"/>
        </w:rPr>
        <w:t xml:space="preserve"> Mantua seam</w:t>
      </w:r>
    </w:p>
    <w:p w:rsidR="00872FC7" w:rsidRDefault="009F2896" w:rsidP="00E617DC">
      <w:pPr>
        <w:spacing w:after="0" w:line="240" w:lineRule="auto"/>
        <w:rPr>
          <w:rFonts w:ascii="Arial" w:eastAsia="Times New Roman" w:hAnsi="Arial" w:cs="Arial"/>
        </w:rPr>
      </w:pPr>
      <w:r>
        <w:rPr>
          <w:rFonts w:ascii="Arial" w:eastAsia="Times New Roman" w:hAnsi="Arial" w:cs="Arial"/>
        </w:rPr>
        <w:t xml:space="preserve"> </w:t>
      </w:r>
    </w:p>
    <w:p w:rsidR="009F2896" w:rsidRDefault="009F2896" w:rsidP="00E617DC">
      <w:pPr>
        <w:spacing w:after="0" w:line="240" w:lineRule="auto"/>
        <w:rPr>
          <w:rFonts w:ascii="Arial" w:eastAsia="Times New Roman" w:hAnsi="Arial" w:cs="Arial"/>
        </w:rPr>
      </w:pPr>
      <w:r>
        <w:rPr>
          <w:rFonts w:ascii="Arial" w:eastAsia="Times New Roman" w:hAnsi="Arial" w:cs="Arial"/>
        </w:rPr>
        <w:t>OPEN SEAM</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 xml:space="preserve">This is a flat seam showing no stitches on the </w:t>
      </w:r>
      <w:r w:rsidR="00524806" w:rsidRPr="00946E3F">
        <w:rPr>
          <w:rFonts w:ascii="Arial" w:eastAsia="Times New Roman" w:hAnsi="Arial" w:cs="Arial"/>
        </w:rPr>
        <w:t>right side</w:t>
      </w:r>
      <w:r w:rsidRPr="00946E3F">
        <w:rPr>
          <w:rFonts w:ascii="Arial" w:eastAsia="Times New Roman" w:hAnsi="Arial" w:cs="Arial"/>
        </w:rPr>
        <w:t>.</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Method:</w:t>
      </w:r>
    </w:p>
    <w:p w:rsidR="00E617DC" w:rsidRPr="00946E3F" w:rsidRDefault="00E617DC" w:rsidP="00E617DC">
      <w:pPr>
        <w:spacing w:after="0" w:line="240" w:lineRule="auto"/>
        <w:rPr>
          <w:rFonts w:ascii="Arial" w:eastAsia="Times New Roman" w:hAnsi="Arial" w:cs="Arial"/>
        </w:rPr>
      </w:pPr>
    </w:p>
    <w:p w:rsidR="00E617DC" w:rsidRPr="00946E3F" w:rsidRDefault="00524806" w:rsidP="00E617DC">
      <w:pPr>
        <w:spacing w:after="0" w:line="240" w:lineRule="auto"/>
        <w:rPr>
          <w:rFonts w:ascii="Arial" w:eastAsia="Times New Roman" w:hAnsi="Arial" w:cs="Arial"/>
        </w:rPr>
      </w:pPr>
      <w:r>
        <w:rPr>
          <w:rFonts w:ascii="Arial" w:eastAsia="Times New Roman" w:hAnsi="Arial" w:cs="Arial"/>
        </w:rPr>
        <w:t>1.</w:t>
      </w:r>
      <w:r w:rsidRPr="00946E3F">
        <w:rPr>
          <w:rFonts w:ascii="Arial" w:eastAsia="Times New Roman" w:hAnsi="Arial" w:cs="Arial"/>
        </w:rPr>
        <w:t xml:space="preserve"> Cut</w:t>
      </w:r>
      <w:r w:rsidR="00E617DC" w:rsidRPr="00946E3F">
        <w:rPr>
          <w:rFonts w:ascii="Arial" w:eastAsia="Times New Roman" w:hAnsi="Arial" w:cs="Arial"/>
        </w:rPr>
        <w:t xml:space="preserve"> two pieces of materials to required length.</w:t>
      </w:r>
    </w:p>
    <w:p w:rsidR="00E617DC" w:rsidRPr="00946E3F" w:rsidRDefault="00E617DC" w:rsidP="00E617DC">
      <w:pPr>
        <w:spacing w:after="0" w:line="240" w:lineRule="auto"/>
        <w:rPr>
          <w:rFonts w:ascii="Arial" w:eastAsia="Times New Roman" w:hAnsi="Arial" w:cs="Arial"/>
        </w:rPr>
      </w:pPr>
    </w:p>
    <w:p w:rsidR="00E617DC" w:rsidRPr="00946E3F" w:rsidRDefault="00524806" w:rsidP="00E617DC">
      <w:pPr>
        <w:spacing w:after="0" w:line="240" w:lineRule="auto"/>
        <w:rPr>
          <w:rFonts w:ascii="Arial" w:eastAsia="Times New Roman" w:hAnsi="Arial" w:cs="Arial"/>
        </w:rPr>
      </w:pPr>
      <w:r>
        <w:rPr>
          <w:rFonts w:ascii="Arial" w:eastAsia="Times New Roman" w:hAnsi="Arial" w:cs="Arial"/>
        </w:rPr>
        <w:t xml:space="preserve">2. </w:t>
      </w:r>
      <w:r w:rsidR="00E617DC" w:rsidRPr="00946E3F">
        <w:rPr>
          <w:rFonts w:ascii="Arial" w:eastAsia="Times New Roman" w:hAnsi="Arial" w:cs="Arial"/>
        </w:rPr>
        <w:t>Place the two pieces of materials together, right side</w:t>
      </w:r>
      <w:r>
        <w:rPr>
          <w:rFonts w:ascii="Arial" w:eastAsia="Times New Roman" w:hAnsi="Arial" w:cs="Arial"/>
        </w:rPr>
        <w:t xml:space="preserve"> </w:t>
      </w:r>
      <w:proofErr w:type="gramStart"/>
      <w:r w:rsidRPr="00946E3F">
        <w:rPr>
          <w:rFonts w:ascii="Arial" w:eastAsia="Times New Roman" w:hAnsi="Arial" w:cs="Arial"/>
        </w:rPr>
        <w:t>Facing</w:t>
      </w:r>
      <w:proofErr w:type="gramEnd"/>
      <w:r w:rsidR="00E617DC" w:rsidRPr="00946E3F">
        <w:rPr>
          <w:rFonts w:ascii="Arial" w:eastAsia="Times New Roman" w:hAnsi="Arial" w:cs="Arial"/>
        </w:rPr>
        <w:t xml:space="preserve"> pin.</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w:t>
      </w:r>
    </w:p>
    <w:p w:rsidR="00524806" w:rsidRDefault="00524806" w:rsidP="00E617DC">
      <w:pPr>
        <w:spacing w:after="0" w:line="240" w:lineRule="auto"/>
        <w:rPr>
          <w:rFonts w:ascii="Arial" w:eastAsia="Times New Roman" w:hAnsi="Arial" w:cs="Arial"/>
        </w:rPr>
      </w:pPr>
      <w:r>
        <w:rPr>
          <w:rFonts w:ascii="Arial" w:eastAsia="Times New Roman" w:hAnsi="Arial" w:cs="Arial"/>
        </w:rPr>
        <w:t xml:space="preserve">3. </w:t>
      </w:r>
      <w:r w:rsidR="00E617DC" w:rsidRPr="00946E3F">
        <w:rPr>
          <w:rFonts w:ascii="Arial" w:eastAsia="Times New Roman" w:hAnsi="Arial" w:cs="Arial"/>
        </w:rPr>
        <w:t xml:space="preserve">Tack together and stitch on the wrong side </w:t>
      </w:r>
    </w:p>
    <w:p w:rsidR="00524806" w:rsidRDefault="00524806" w:rsidP="00E617DC">
      <w:pPr>
        <w:spacing w:after="0" w:line="240" w:lineRule="auto"/>
        <w:rPr>
          <w:rFonts w:ascii="Arial" w:eastAsia="Times New Roman" w:hAnsi="Arial" w:cs="Arial"/>
        </w:rPr>
      </w:pPr>
    </w:p>
    <w:p w:rsidR="00E617DC" w:rsidRPr="00946E3F" w:rsidRDefault="00524806" w:rsidP="00E617DC">
      <w:pPr>
        <w:spacing w:after="0" w:line="240" w:lineRule="auto"/>
        <w:rPr>
          <w:rFonts w:ascii="Arial" w:eastAsia="Times New Roman" w:hAnsi="Arial" w:cs="Arial"/>
        </w:rPr>
      </w:pPr>
      <w:r>
        <w:rPr>
          <w:rFonts w:ascii="Arial" w:eastAsia="Times New Roman" w:hAnsi="Arial" w:cs="Arial"/>
        </w:rPr>
        <w:t>4.</w:t>
      </w:r>
      <w:r w:rsidRPr="00946E3F">
        <w:rPr>
          <w:rFonts w:ascii="Arial" w:eastAsia="Times New Roman" w:hAnsi="Arial" w:cs="Arial"/>
        </w:rPr>
        <w:t xml:space="preserve"> Remove</w:t>
      </w:r>
      <w:r w:rsidR="00E617DC" w:rsidRPr="00946E3F">
        <w:rPr>
          <w:rFonts w:ascii="Arial" w:eastAsia="Times New Roman" w:hAnsi="Arial" w:cs="Arial"/>
        </w:rPr>
        <w:t xml:space="preserve"> the</w:t>
      </w:r>
      <w:r>
        <w:rPr>
          <w:rFonts w:ascii="Arial" w:eastAsia="Times New Roman" w:hAnsi="Arial" w:cs="Arial"/>
        </w:rPr>
        <w:t xml:space="preserve"> </w:t>
      </w:r>
      <w:r w:rsidR="00E617DC" w:rsidRPr="00946E3F">
        <w:rPr>
          <w:rFonts w:ascii="Arial" w:eastAsia="Times New Roman" w:hAnsi="Arial" w:cs="Arial"/>
        </w:rPr>
        <w:t>pins.</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w:t>
      </w:r>
    </w:p>
    <w:p w:rsidR="00E617DC" w:rsidRPr="00946E3F" w:rsidRDefault="00524806" w:rsidP="00E617DC">
      <w:pPr>
        <w:spacing w:after="0" w:line="240" w:lineRule="auto"/>
        <w:rPr>
          <w:rFonts w:ascii="Arial" w:eastAsia="Times New Roman" w:hAnsi="Arial" w:cs="Arial"/>
        </w:rPr>
      </w:pPr>
      <w:r>
        <w:rPr>
          <w:rFonts w:ascii="Arial" w:eastAsia="Times New Roman" w:hAnsi="Arial" w:cs="Arial"/>
        </w:rPr>
        <w:t xml:space="preserve">5. </w:t>
      </w:r>
      <w:r w:rsidR="00E617DC" w:rsidRPr="00946E3F">
        <w:rPr>
          <w:rFonts w:ascii="Arial" w:eastAsia="Times New Roman" w:hAnsi="Arial" w:cs="Arial"/>
        </w:rPr>
        <w:t>Neaten the raw edges and press.</w:t>
      </w:r>
    </w:p>
    <w:p w:rsidR="00E617DC" w:rsidRPr="00946E3F" w:rsidRDefault="00E617DC" w:rsidP="00E617DC">
      <w:pPr>
        <w:spacing w:after="0" w:line="240" w:lineRule="auto"/>
        <w:rPr>
          <w:rFonts w:ascii="Arial" w:eastAsia="Times New Roman" w:hAnsi="Arial" w:cs="Arial"/>
        </w:rPr>
      </w:pPr>
    </w:p>
    <w:p w:rsidR="00524806" w:rsidRPr="00E617DC" w:rsidRDefault="00524806" w:rsidP="00524806">
      <w:pPr>
        <w:pStyle w:val="NoSpacing"/>
        <w:tabs>
          <w:tab w:val="left" w:pos="1740"/>
        </w:tabs>
        <w:rPr>
          <w:sz w:val="24"/>
          <w:szCs w:val="24"/>
        </w:rPr>
      </w:pPr>
      <w:r w:rsidRPr="00E617DC">
        <w:rPr>
          <w:sz w:val="24"/>
          <w:szCs w:val="24"/>
        </w:rPr>
        <w:t>STRATEGIES AND ACTIVITIES</w:t>
      </w:r>
    </w:p>
    <w:p w:rsidR="00524806" w:rsidRPr="00E617DC" w:rsidRDefault="00524806" w:rsidP="00524806">
      <w:pPr>
        <w:pStyle w:val="NoSpacing"/>
        <w:rPr>
          <w:sz w:val="24"/>
          <w:szCs w:val="24"/>
        </w:rPr>
      </w:pPr>
      <w:r w:rsidRPr="00E617DC">
        <w:rPr>
          <w:sz w:val="24"/>
          <w:szCs w:val="24"/>
        </w:rPr>
        <w:t>STEP I; The Teacher revises the previous week lesson.</w:t>
      </w:r>
    </w:p>
    <w:p w:rsidR="00524806" w:rsidRPr="00E617DC" w:rsidRDefault="00524806" w:rsidP="00524806">
      <w:pPr>
        <w:pStyle w:val="NoSpacing"/>
        <w:rPr>
          <w:sz w:val="24"/>
          <w:szCs w:val="24"/>
        </w:rPr>
      </w:pPr>
    </w:p>
    <w:p w:rsidR="00524806" w:rsidRPr="00E617DC" w:rsidRDefault="00524806" w:rsidP="00524806">
      <w:pPr>
        <w:rPr>
          <w:sz w:val="24"/>
          <w:szCs w:val="24"/>
        </w:rPr>
      </w:pPr>
      <w:r w:rsidRPr="00E617DC">
        <w:rPr>
          <w:sz w:val="24"/>
          <w:szCs w:val="24"/>
        </w:rPr>
        <w:t>STEPII: The Teacher introduces the new topic.</w:t>
      </w:r>
    </w:p>
    <w:p w:rsidR="00524806" w:rsidRPr="00E617DC" w:rsidRDefault="00524806" w:rsidP="00524806">
      <w:pPr>
        <w:rPr>
          <w:sz w:val="24"/>
          <w:szCs w:val="24"/>
        </w:rPr>
      </w:pPr>
      <w:r w:rsidRPr="00E617DC">
        <w:rPr>
          <w:sz w:val="24"/>
          <w:szCs w:val="24"/>
        </w:rPr>
        <w:t>STEP III: The Teacher explains the note in details.</w:t>
      </w:r>
    </w:p>
    <w:p w:rsidR="00524806" w:rsidRPr="00E617DC" w:rsidRDefault="00524806" w:rsidP="00524806">
      <w:pPr>
        <w:rPr>
          <w:sz w:val="24"/>
          <w:szCs w:val="24"/>
        </w:rPr>
      </w:pPr>
      <w:r w:rsidRPr="00E617DC">
        <w:rPr>
          <w:sz w:val="24"/>
          <w:szCs w:val="24"/>
        </w:rPr>
        <w:t xml:space="preserve">STEPIV: The Teacher gives room for pupils to ask questions. </w:t>
      </w:r>
    </w:p>
    <w:p w:rsidR="00524806" w:rsidRPr="00E617DC" w:rsidRDefault="00524806" w:rsidP="00524806">
      <w:pPr>
        <w:rPr>
          <w:sz w:val="24"/>
          <w:szCs w:val="24"/>
        </w:rPr>
      </w:pPr>
      <w:r w:rsidRPr="00E617DC">
        <w:rPr>
          <w:sz w:val="24"/>
          <w:szCs w:val="24"/>
        </w:rPr>
        <w:t>STEPV: The Teacher evaluates the pupils.</w:t>
      </w:r>
    </w:p>
    <w:p w:rsidR="00524806" w:rsidRDefault="00524806" w:rsidP="00524806">
      <w:pPr>
        <w:rPr>
          <w:sz w:val="24"/>
          <w:szCs w:val="24"/>
        </w:rPr>
      </w:pPr>
      <w:r w:rsidRPr="00E617DC">
        <w:rPr>
          <w:sz w:val="24"/>
          <w:szCs w:val="24"/>
        </w:rPr>
        <w:t>ASSESSMENT AND EVALUATION</w:t>
      </w:r>
    </w:p>
    <w:p w:rsidR="00524806" w:rsidRDefault="00524806" w:rsidP="00524806">
      <w:pPr>
        <w:pStyle w:val="NoSpacing"/>
        <w:tabs>
          <w:tab w:val="left" w:pos="1140"/>
        </w:tabs>
        <w:ind w:firstLine="720"/>
        <w:rPr>
          <w:sz w:val="24"/>
          <w:szCs w:val="24"/>
        </w:rPr>
      </w:pPr>
      <w:r>
        <w:rPr>
          <w:sz w:val="24"/>
          <w:szCs w:val="24"/>
        </w:rPr>
        <w:t>1. Define seam</w:t>
      </w:r>
    </w:p>
    <w:p w:rsidR="00524806" w:rsidRDefault="00524806" w:rsidP="00524806">
      <w:pPr>
        <w:pStyle w:val="NoSpacing"/>
        <w:tabs>
          <w:tab w:val="left" w:pos="1140"/>
        </w:tabs>
        <w:ind w:firstLine="720"/>
        <w:rPr>
          <w:sz w:val="24"/>
          <w:szCs w:val="24"/>
        </w:rPr>
      </w:pPr>
    </w:p>
    <w:p w:rsidR="00524806" w:rsidRPr="00E617DC" w:rsidRDefault="00524806" w:rsidP="00524806">
      <w:pPr>
        <w:pStyle w:val="NoSpacing"/>
        <w:tabs>
          <w:tab w:val="left" w:pos="1140"/>
        </w:tabs>
        <w:ind w:firstLine="720"/>
        <w:rPr>
          <w:sz w:val="24"/>
          <w:szCs w:val="24"/>
        </w:rPr>
      </w:pPr>
      <w:r>
        <w:rPr>
          <w:sz w:val="24"/>
          <w:szCs w:val="24"/>
        </w:rPr>
        <w:t>2. List the types of seam</w:t>
      </w:r>
    </w:p>
    <w:p w:rsidR="00524806" w:rsidRDefault="00524806" w:rsidP="00524806">
      <w:pPr>
        <w:tabs>
          <w:tab w:val="left" w:pos="720"/>
          <w:tab w:val="left" w:pos="1140"/>
        </w:tabs>
        <w:rPr>
          <w:sz w:val="24"/>
          <w:szCs w:val="24"/>
        </w:rPr>
      </w:pPr>
      <w:r w:rsidRPr="00E617DC">
        <w:rPr>
          <w:sz w:val="24"/>
          <w:szCs w:val="24"/>
        </w:rPr>
        <w:tab/>
      </w:r>
      <w:r>
        <w:rPr>
          <w:sz w:val="24"/>
          <w:szCs w:val="24"/>
        </w:rPr>
        <w:tab/>
      </w:r>
    </w:p>
    <w:p w:rsidR="00524806" w:rsidRPr="00E617DC" w:rsidRDefault="00524806" w:rsidP="00524806">
      <w:pPr>
        <w:tabs>
          <w:tab w:val="left" w:pos="720"/>
          <w:tab w:val="left" w:pos="1140"/>
        </w:tabs>
        <w:rPr>
          <w:sz w:val="24"/>
          <w:szCs w:val="24"/>
        </w:rPr>
      </w:pPr>
      <w:r w:rsidRPr="00E617DC">
        <w:rPr>
          <w:sz w:val="24"/>
          <w:szCs w:val="24"/>
        </w:rPr>
        <w:t>WRAP-UP (CONCLUSION)</w:t>
      </w:r>
    </w:p>
    <w:p w:rsidR="00524806" w:rsidRPr="00E617DC" w:rsidRDefault="00524806" w:rsidP="00524806">
      <w:pPr>
        <w:rPr>
          <w:sz w:val="24"/>
          <w:szCs w:val="24"/>
        </w:rPr>
      </w:pPr>
      <w:r w:rsidRPr="00E617DC">
        <w:rPr>
          <w:sz w:val="24"/>
          <w:szCs w:val="24"/>
        </w:rPr>
        <w:t>Teacher goes over the topic once again to enhance better understanding.</w:t>
      </w:r>
    </w:p>
    <w:p w:rsidR="00E617DC" w:rsidRDefault="00524806" w:rsidP="00524806">
      <w:pPr>
        <w:spacing w:after="0" w:line="240" w:lineRule="auto"/>
        <w:rPr>
          <w:sz w:val="24"/>
          <w:szCs w:val="24"/>
        </w:rPr>
      </w:pPr>
      <w:r w:rsidRPr="00E617DC">
        <w:rPr>
          <w:sz w:val="24"/>
          <w:szCs w:val="24"/>
        </w:rPr>
        <w:t>ASSIGNMENT</w:t>
      </w:r>
    </w:p>
    <w:p w:rsidR="00524806" w:rsidRDefault="00524806" w:rsidP="00524806">
      <w:pPr>
        <w:spacing w:after="0" w:line="240" w:lineRule="auto"/>
        <w:rPr>
          <w:sz w:val="24"/>
          <w:szCs w:val="24"/>
        </w:rPr>
      </w:pPr>
    </w:p>
    <w:p w:rsidR="00524806" w:rsidRDefault="00524806" w:rsidP="00524806">
      <w:pPr>
        <w:spacing w:after="0" w:line="240" w:lineRule="auto"/>
        <w:rPr>
          <w:sz w:val="24"/>
          <w:szCs w:val="24"/>
        </w:rPr>
      </w:pPr>
      <w:r>
        <w:rPr>
          <w:sz w:val="24"/>
          <w:szCs w:val="24"/>
        </w:rPr>
        <w:t>1. What is seam?</w:t>
      </w:r>
    </w:p>
    <w:p w:rsidR="00524806" w:rsidRDefault="00524806" w:rsidP="00524806">
      <w:pPr>
        <w:spacing w:after="0" w:line="240" w:lineRule="auto"/>
        <w:rPr>
          <w:sz w:val="24"/>
          <w:szCs w:val="24"/>
        </w:rPr>
      </w:pPr>
    </w:p>
    <w:p w:rsidR="00524806" w:rsidRPr="00946E3F" w:rsidRDefault="00524806" w:rsidP="00524806">
      <w:pPr>
        <w:spacing w:after="0" w:line="240" w:lineRule="auto"/>
        <w:rPr>
          <w:rFonts w:ascii="Arial" w:eastAsia="Times New Roman" w:hAnsi="Arial" w:cs="Arial"/>
        </w:rPr>
      </w:pPr>
      <w:r>
        <w:rPr>
          <w:sz w:val="24"/>
          <w:szCs w:val="24"/>
        </w:rPr>
        <w:lastRenderedPageBreak/>
        <w:t>2. Mention three type of seam</w:t>
      </w:r>
    </w:p>
    <w:p w:rsidR="00E617DC" w:rsidRPr="00946E3F" w:rsidRDefault="00E617DC"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p>
    <w:p w:rsidR="00E617DC" w:rsidRPr="00946E3F" w:rsidRDefault="00524806" w:rsidP="00E617DC">
      <w:pPr>
        <w:spacing w:after="0" w:line="240" w:lineRule="auto"/>
        <w:rPr>
          <w:rFonts w:ascii="Arial" w:eastAsia="Times New Roman" w:hAnsi="Arial" w:cs="Arial"/>
        </w:rPr>
      </w:pPr>
      <w:r>
        <w:rPr>
          <w:rFonts w:ascii="Arial" w:eastAsia="Times New Roman" w:hAnsi="Arial" w:cs="Arial"/>
        </w:rPr>
        <w:t>WEEK 10</w:t>
      </w:r>
    </w:p>
    <w:p w:rsidR="00E617DC" w:rsidRDefault="00E617DC" w:rsidP="00E617DC">
      <w:pPr>
        <w:spacing w:after="0" w:line="240" w:lineRule="auto"/>
        <w:rPr>
          <w:rFonts w:ascii="Arial" w:eastAsia="Times New Roman" w:hAnsi="Arial" w:cs="Arial"/>
        </w:rPr>
      </w:pPr>
    </w:p>
    <w:p w:rsidR="00524806" w:rsidRDefault="00524806" w:rsidP="00524806">
      <w:pPr>
        <w:rPr>
          <w:sz w:val="24"/>
          <w:szCs w:val="24"/>
        </w:rPr>
      </w:pPr>
      <w:r w:rsidRPr="00E617DC">
        <w:rPr>
          <w:sz w:val="24"/>
          <w:szCs w:val="24"/>
        </w:rPr>
        <w:t>T</w:t>
      </w:r>
      <w:r>
        <w:rPr>
          <w:sz w:val="24"/>
          <w:szCs w:val="24"/>
        </w:rPr>
        <w:t>OPIC: SIMPLE CLOTHING CONSTRUCTION PROCESSESS-SEAM</w:t>
      </w:r>
    </w:p>
    <w:p w:rsidR="00524806" w:rsidRDefault="00E52096" w:rsidP="00524806">
      <w:pPr>
        <w:rPr>
          <w:sz w:val="24"/>
          <w:szCs w:val="24"/>
        </w:rPr>
      </w:pPr>
      <w:r>
        <w:rPr>
          <w:sz w:val="24"/>
          <w:szCs w:val="24"/>
        </w:rPr>
        <w:t>SUBTOPIC: SEAM11</w:t>
      </w:r>
    </w:p>
    <w:p w:rsidR="00524806" w:rsidRPr="00E617DC" w:rsidRDefault="00524806" w:rsidP="00524806">
      <w:pPr>
        <w:pStyle w:val="NoSpacing"/>
        <w:rPr>
          <w:sz w:val="24"/>
          <w:szCs w:val="24"/>
        </w:rPr>
      </w:pPr>
      <w:r w:rsidRPr="00E617DC">
        <w:rPr>
          <w:sz w:val="24"/>
          <w:szCs w:val="24"/>
        </w:rPr>
        <w:t>LEARNING OBJECTIVES: AT THE END OF THE LESSON, PUPILS SHOULD BE ABLE TO:</w:t>
      </w:r>
    </w:p>
    <w:p w:rsidR="00524806" w:rsidRPr="00E617DC" w:rsidRDefault="00524806" w:rsidP="00524806">
      <w:pPr>
        <w:pStyle w:val="NoSpacing"/>
        <w:tabs>
          <w:tab w:val="left" w:pos="1140"/>
          <w:tab w:val="center" w:pos="5040"/>
        </w:tabs>
        <w:ind w:firstLine="720"/>
        <w:rPr>
          <w:sz w:val="24"/>
          <w:szCs w:val="24"/>
        </w:rPr>
      </w:pPr>
      <w:r>
        <w:rPr>
          <w:sz w:val="24"/>
          <w:szCs w:val="24"/>
        </w:rPr>
        <w:tab/>
      </w:r>
    </w:p>
    <w:p w:rsidR="00524806" w:rsidRDefault="00E52096" w:rsidP="00524806">
      <w:pPr>
        <w:pStyle w:val="NoSpacing"/>
        <w:tabs>
          <w:tab w:val="left" w:pos="1140"/>
        </w:tabs>
        <w:ind w:firstLine="720"/>
        <w:rPr>
          <w:sz w:val="24"/>
          <w:szCs w:val="24"/>
        </w:rPr>
      </w:pPr>
      <w:r>
        <w:rPr>
          <w:sz w:val="24"/>
          <w:szCs w:val="24"/>
        </w:rPr>
        <w:t>1. Define run and fell seam</w:t>
      </w:r>
    </w:p>
    <w:p w:rsidR="00524806" w:rsidRDefault="00524806" w:rsidP="00524806">
      <w:pPr>
        <w:pStyle w:val="NoSpacing"/>
        <w:tabs>
          <w:tab w:val="left" w:pos="1140"/>
        </w:tabs>
        <w:ind w:firstLine="720"/>
        <w:rPr>
          <w:sz w:val="24"/>
          <w:szCs w:val="24"/>
        </w:rPr>
      </w:pPr>
    </w:p>
    <w:p w:rsidR="00E52096" w:rsidRDefault="00524806" w:rsidP="00524806">
      <w:pPr>
        <w:pStyle w:val="NoSpacing"/>
        <w:tabs>
          <w:tab w:val="left" w:pos="1140"/>
        </w:tabs>
        <w:ind w:firstLine="720"/>
        <w:rPr>
          <w:sz w:val="24"/>
          <w:szCs w:val="24"/>
        </w:rPr>
      </w:pPr>
      <w:r>
        <w:rPr>
          <w:sz w:val="24"/>
          <w:szCs w:val="24"/>
        </w:rPr>
        <w:t>2. List</w:t>
      </w:r>
      <w:r w:rsidR="00E52096">
        <w:rPr>
          <w:sz w:val="24"/>
          <w:szCs w:val="24"/>
        </w:rPr>
        <w:t xml:space="preserve"> the method of making run and fell seam</w:t>
      </w:r>
    </w:p>
    <w:p w:rsidR="00E52096" w:rsidRDefault="00E52096" w:rsidP="00524806">
      <w:pPr>
        <w:pStyle w:val="NoSpacing"/>
        <w:tabs>
          <w:tab w:val="left" w:pos="1140"/>
        </w:tabs>
        <w:ind w:firstLine="720"/>
        <w:rPr>
          <w:sz w:val="24"/>
          <w:szCs w:val="24"/>
        </w:rPr>
      </w:pPr>
    </w:p>
    <w:p w:rsidR="00E52096" w:rsidRDefault="00E52096" w:rsidP="00524806">
      <w:pPr>
        <w:pStyle w:val="NoSpacing"/>
        <w:tabs>
          <w:tab w:val="left" w:pos="1140"/>
        </w:tabs>
        <w:ind w:firstLine="720"/>
        <w:rPr>
          <w:sz w:val="24"/>
          <w:szCs w:val="24"/>
        </w:rPr>
      </w:pPr>
      <w:r>
        <w:rPr>
          <w:sz w:val="24"/>
          <w:szCs w:val="24"/>
        </w:rPr>
        <w:t>3. Define French seam</w:t>
      </w:r>
    </w:p>
    <w:p w:rsidR="00E52096" w:rsidRDefault="00E52096" w:rsidP="00524806">
      <w:pPr>
        <w:pStyle w:val="NoSpacing"/>
        <w:tabs>
          <w:tab w:val="left" w:pos="1140"/>
        </w:tabs>
        <w:ind w:firstLine="720"/>
        <w:rPr>
          <w:sz w:val="24"/>
          <w:szCs w:val="24"/>
        </w:rPr>
      </w:pPr>
    </w:p>
    <w:p w:rsidR="00524806" w:rsidRPr="00E617DC" w:rsidRDefault="00E52096" w:rsidP="00524806">
      <w:pPr>
        <w:pStyle w:val="NoSpacing"/>
        <w:tabs>
          <w:tab w:val="left" w:pos="1140"/>
        </w:tabs>
        <w:ind w:firstLine="720"/>
        <w:rPr>
          <w:sz w:val="24"/>
          <w:szCs w:val="24"/>
        </w:rPr>
      </w:pPr>
      <w:r>
        <w:rPr>
          <w:sz w:val="24"/>
          <w:szCs w:val="24"/>
        </w:rPr>
        <w:t>4. List the method of French seam</w:t>
      </w:r>
      <w:r w:rsidR="00524806" w:rsidRPr="00E617DC">
        <w:rPr>
          <w:sz w:val="24"/>
          <w:szCs w:val="24"/>
        </w:rPr>
        <w:tab/>
      </w:r>
    </w:p>
    <w:p w:rsidR="00524806" w:rsidRPr="00E617DC" w:rsidRDefault="00524806" w:rsidP="00524806">
      <w:pPr>
        <w:pStyle w:val="NoSpacing"/>
        <w:tabs>
          <w:tab w:val="left" w:pos="1140"/>
          <w:tab w:val="center" w:pos="4680"/>
          <w:tab w:val="left" w:pos="6150"/>
        </w:tabs>
        <w:rPr>
          <w:sz w:val="24"/>
          <w:szCs w:val="24"/>
        </w:rPr>
      </w:pPr>
      <w:r w:rsidRPr="00E617DC">
        <w:rPr>
          <w:sz w:val="24"/>
          <w:szCs w:val="24"/>
        </w:rPr>
        <w:tab/>
      </w:r>
      <w:r>
        <w:rPr>
          <w:sz w:val="24"/>
          <w:szCs w:val="24"/>
        </w:rPr>
        <w:tab/>
      </w:r>
      <w:r>
        <w:rPr>
          <w:sz w:val="24"/>
          <w:szCs w:val="24"/>
        </w:rPr>
        <w:tab/>
      </w:r>
    </w:p>
    <w:p w:rsidR="00524806" w:rsidRPr="00E617DC" w:rsidRDefault="00524806" w:rsidP="00524806">
      <w:pPr>
        <w:pStyle w:val="NoSpacing"/>
        <w:rPr>
          <w:sz w:val="24"/>
          <w:szCs w:val="24"/>
        </w:rPr>
      </w:pPr>
      <w:r w:rsidRPr="00E617DC">
        <w:rPr>
          <w:sz w:val="24"/>
          <w:szCs w:val="24"/>
        </w:rPr>
        <w:t>INSTRUCTIONAL MATERIALS:</w:t>
      </w:r>
    </w:p>
    <w:p w:rsidR="00524806" w:rsidRPr="00E617DC" w:rsidRDefault="00524806" w:rsidP="00524806">
      <w:pPr>
        <w:pStyle w:val="NoSpacing"/>
        <w:rPr>
          <w:sz w:val="24"/>
          <w:szCs w:val="24"/>
        </w:rPr>
      </w:pPr>
    </w:p>
    <w:p w:rsidR="00524806" w:rsidRPr="00E617DC" w:rsidRDefault="00524806" w:rsidP="00524806">
      <w:pPr>
        <w:pStyle w:val="NoSpacing"/>
        <w:rPr>
          <w:sz w:val="24"/>
          <w:szCs w:val="24"/>
        </w:rPr>
      </w:pPr>
      <w:r w:rsidRPr="00E617DC">
        <w:rPr>
          <w:sz w:val="24"/>
          <w:szCs w:val="24"/>
        </w:rPr>
        <w:t>Piece of fabrics for sewing stitches</w:t>
      </w:r>
    </w:p>
    <w:p w:rsidR="00524806" w:rsidRPr="00E617DC" w:rsidRDefault="00524806" w:rsidP="00524806">
      <w:pPr>
        <w:pStyle w:val="NoSpacing"/>
        <w:ind w:firstLine="720"/>
        <w:rPr>
          <w:sz w:val="24"/>
          <w:szCs w:val="24"/>
        </w:rPr>
      </w:pPr>
    </w:p>
    <w:p w:rsidR="00524806" w:rsidRPr="00E617DC" w:rsidRDefault="00524806" w:rsidP="00524806">
      <w:pPr>
        <w:pStyle w:val="NoSpacing"/>
        <w:rPr>
          <w:sz w:val="24"/>
          <w:szCs w:val="24"/>
        </w:rPr>
      </w:pPr>
      <w:r w:rsidRPr="00E617DC">
        <w:rPr>
          <w:sz w:val="24"/>
          <w:szCs w:val="24"/>
        </w:rPr>
        <w:t>Tailor chalk, Fabrics, Measuring tape, needle</w:t>
      </w:r>
      <w:r>
        <w:rPr>
          <w:sz w:val="24"/>
          <w:szCs w:val="24"/>
        </w:rPr>
        <w:t>, thread, ruler, brown paper etc</w:t>
      </w:r>
    </w:p>
    <w:p w:rsidR="00524806" w:rsidRPr="00E617DC" w:rsidRDefault="00524806" w:rsidP="00524806">
      <w:pPr>
        <w:pStyle w:val="NoSpacing"/>
        <w:rPr>
          <w:sz w:val="24"/>
          <w:szCs w:val="24"/>
        </w:rPr>
      </w:pPr>
    </w:p>
    <w:p w:rsidR="00524806" w:rsidRPr="00E617DC" w:rsidRDefault="00524806" w:rsidP="00524806">
      <w:pPr>
        <w:pStyle w:val="NoSpacing"/>
        <w:rPr>
          <w:sz w:val="24"/>
          <w:szCs w:val="24"/>
        </w:rPr>
      </w:pPr>
      <w:r w:rsidRPr="00E617DC">
        <w:rPr>
          <w:sz w:val="24"/>
          <w:szCs w:val="24"/>
        </w:rPr>
        <w:t>RESOURCES AND MATERIALS:</w:t>
      </w:r>
    </w:p>
    <w:p w:rsidR="00524806" w:rsidRPr="00E617DC" w:rsidRDefault="00524806" w:rsidP="00524806">
      <w:pPr>
        <w:tabs>
          <w:tab w:val="left" w:pos="2115"/>
        </w:tabs>
        <w:rPr>
          <w:sz w:val="24"/>
          <w:szCs w:val="24"/>
        </w:rPr>
      </w:pPr>
      <w:r w:rsidRPr="00E617DC">
        <w:rPr>
          <w:sz w:val="24"/>
          <w:szCs w:val="24"/>
        </w:rPr>
        <w:t>Scheme of work</w:t>
      </w:r>
      <w:r w:rsidRPr="00E617DC">
        <w:rPr>
          <w:sz w:val="24"/>
          <w:szCs w:val="24"/>
        </w:rPr>
        <w:tab/>
      </w:r>
    </w:p>
    <w:p w:rsidR="00524806" w:rsidRPr="00E617DC" w:rsidRDefault="00524806" w:rsidP="00524806">
      <w:pPr>
        <w:rPr>
          <w:sz w:val="24"/>
          <w:szCs w:val="24"/>
        </w:rPr>
      </w:pPr>
      <w:r w:rsidRPr="00E617DC">
        <w:rPr>
          <w:sz w:val="24"/>
          <w:szCs w:val="24"/>
        </w:rPr>
        <w:t>All relevant materials</w:t>
      </w:r>
    </w:p>
    <w:p w:rsidR="00524806" w:rsidRPr="00E617DC" w:rsidRDefault="00524806" w:rsidP="00524806">
      <w:pPr>
        <w:rPr>
          <w:sz w:val="24"/>
          <w:szCs w:val="24"/>
        </w:rPr>
      </w:pPr>
      <w:r w:rsidRPr="00E617DC">
        <w:rPr>
          <w:sz w:val="24"/>
          <w:szCs w:val="24"/>
        </w:rPr>
        <w:t>9-Years Basic Education Curriculum</w:t>
      </w:r>
    </w:p>
    <w:p w:rsidR="00524806" w:rsidRPr="00E617DC" w:rsidRDefault="00524806" w:rsidP="00524806">
      <w:pPr>
        <w:rPr>
          <w:sz w:val="24"/>
          <w:szCs w:val="24"/>
        </w:rPr>
      </w:pPr>
      <w:r w:rsidRPr="00E617DC">
        <w:rPr>
          <w:sz w:val="24"/>
          <w:szCs w:val="24"/>
        </w:rPr>
        <w:t>Online information</w:t>
      </w:r>
    </w:p>
    <w:p w:rsidR="00524806" w:rsidRPr="00E617DC" w:rsidRDefault="00524806" w:rsidP="00524806">
      <w:pPr>
        <w:rPr>
          <w:sz w:val="24"/>
          <w:szCs w:val="24"/>
        </w:rPr>
      </w:pPr>
      <w:r w:rsidRPr="00E617DC">
        <w:rPr>
          <w:sz w:val="24"/>
          <w:szCs w:val="24"/>
        </w:rPr>
        <w:t>BUILDING BACKGROUND/CONNECTION TO PRIOR KNOWLEDGE: Pupils are familiar with the topic in their previous classes.</w:t>
      </w:r>
    </w:p>
    <w:p w:rsidR="00E617DC" w:rsidRDefault="00524806" w:rsidP="00E617DC">
      <w:pPr>
        <w:spacing w:after="0" w:line="240" w:lineRule="auto"/>
        <w:rPr>
          <w:rFonts w:ascii="Arial" w:eastAsia="Times New Roman" w:hAnsi="Arial" w:cs="Arial"/>
        </w:rPr>
      </w:pPr>
      <w:r w:rsidRPr="00E617DC">
        <w:rPr>
          <w:sz w:val="24"/>
          <w:szCs w:val="24"/>
        </w:rPr>
        <w:t>CONTENT OF THE LESSON</w:t>
      </w:r>
    </w:p>
    <w:p w:rsidR="00872FC7" w:rsidRDefault="00872FC7" w:rsidP="00E52096">
      <w:pPr>
        <w:spacing w:after="0" w:line="240" w:lineRule="auto"/>
        <w:ind w:firstLine="720"/>
        <w:rPr>
          <w:rFonts w:ascii="Arial" w:eastAsia="Times New Roman" w:hAnsi="Arial" w:cs="Arial"/>
        </w:rPr>
      </w:pPr>
    </w:p>
    <w:p w:rsidR="00872FC7" w:rsidRDefault="00E617DC" w:rsidP="00E617DC">
      <w:pPr>
        <w:spacing w:after="0" w:line="240" w:lineRule="auto"/>
        <w:rPr>
          <w:rFonts w:ascii="Arial" w:eastAsia="Times New Roman" w:hAnsi="Arial" w:cs="Arial"/>
        </w:rPr>
      </w:pPr>
      <w:r w:rsidRPr="00946E3F">
        <w:rPr>
          <w:rFonts w:ascii="Arial" w:eastAsia="Times New Roman" w:hAnsi="Arial" w:cs="Arial"/>
        </w:rPr>
        <w:t>-</w:t>
      </w:r>
      <w:r w:rsidR="00872FC7">
        <w:rPr>
          <w:rFonts w:ascii="Arial" w:eastAsia="Times New Roman" w:hAnsi="Arial" w:cs="Arial"/>
        </w:rPr>
        <w:t>RUN AND FELL SEAM</w:t>
      </w:r>
    </w:p>
    <w:p w:rsidR="00E617DC" w:rsidRPr="00946E3F" w:rsidRDefault="00872FC7" w:rsidP="00E617DC">
      <w:pPr>
        <w:spacing w:after="0" w:line="240" w:lineRule="auto"/>
        <w:rPr>
          <w:rFonts w:ascii="Arial" w:eastAsia="Times New Roman" w:hAnsi="Arial" w:cs="Arial"/>
        </w:rPr>
      </w:pPr>
      <w:r>
        <w:rPr>
          <w:rFonts w:ascii="Arial" w:eastAsia="Times New Roman" w:hAnsi="Arial" w:cs="Arial"/>
        </w:rPr>
        <w:t>This is a strong</w:t>
      </w:r>
      <w:r w:rsidR="00E617DC" w:rsidRPr="00946E3F">
        <w:rPr>
          <w:rFonts w:ascii="Arial" w:eastAsia="Times New Roman" w:hAnsi="Arial" w:cs="Arial"/>
        </w:rPr>
        <w:t xml:space="preserve"> seam. The seam is flat and the easiest</w:t>
      </w:r>
      <w:r>
        <w:rPr>
          <w:rFonts w:ascii="Arial" w:eastAsia="Times New Roman" w:hAnsi="Arial" w:cs="Arial"/>
        </w:rPr>
        <w:t xml:space="preserve"> </w:t>
      </w:r>
      <w:r w:rsidR="00E617DC" w:rsidRPr="00946E3F">
        <w:rPr>
          <w:rFonts w:ascii="Arial" w:eastAsia="Times New Roman" w:hAnsi="Arial" w:cs="Arial"/>
        </w:rPr>
        <w:t>seam among the seam to launder.</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Method:</w:t>
      </w:r>
    </w:p>
    <w:p w:rsidR="00E617DC" w:rsidRPr="00946E3F" w:rsidRDefault="00E617DC" w:rsidP="00E617DC">
      <w:pPr>
        <w:spacing w:after="0" w:line="240" w:lineRule="auto"/>
        <w:rPr>
          <w:rFonts w:ascii="Arial" w:eastAsia="Times New Roman" w:hAnsi="Arial" w:cs="Arial"/>
        </w:rPr>
      </w:pPr>
    </w:p>
    <w:p w:rsidR="00E617DC" w:rsidRPr="00946E3F" w:rsidRDefault="00872FC7" w:rsidP="00E617DC">
      <w:pPr>
        <w:spacing w:after="0" w:line="240" w:lineRule="auto"/>
        <w:rPr>
          <w:rFonts w:ascii="Arial" w:eastAsia="Times New Roman" w:hAnsi="Arial" w:cs="Arial"/>
        </w:rPr>
      </w:pPr>
      <w:r>
        <w:rPr>
          <w:rFonts w:ascii="Arial" w:eastAsia="Times New Roman" w:hAnsi="Arial" w:cs="Arial"/>
        </w:rPr>
        <w:t>1.</w:t>
      </w:r>
      <w:r w:rsidRPr="00946E3F">
        <w:rPr>
          <w:rFonts w:ascii="Arial" w:eastAsia="Times New Roman" w:hAnsi="Arial" w:cs="Arial"/>
        </w:rPr>
        <w:t xml:space="preserve"> Cut</w:t>
      </w:r>
      <w:r w:rsidR="00E617DC" w:rsidRPr="00946E3F">
        <w:rPr>
          <w:rFonts w:ascii="Arial" w:eastAsia="Times New Roman" w:hAnsi="Arial" w:cs="Arial"/>
        </w:rPr>
        <w:t xml:space="preserve"> the material and place together with the right and</w:t>
      </w:r>
      <w:r>
        <w:rPr>
          <w:rFonts w:ascii="Arial" w:eastAsia="Times New Roman" w:hAnsi="Arial" w:cs="Arial"/>
        </w:rPr>
        <w:t xml:space="preserve"> </w:t>
      </w:r>
      <w:r w:rsidR="00E617DC" w:rsidRPr="00946E3F">
        <w:rPr>
          <w:rFonts w:ascii="Arial" w:eastAsia="Times New Roman" w:hAnsi="Arial" w:cs="Arial"/>
        </w:rPr>
        <w:t>side facing matching balance marks.</w:t>
      </w:r>
    </w:p>
    <w:p w:rsidR="00E617DC" w:rsidRPr="00946E3F" w:rsidRDefault="00E617DC" w:rsidP="00E617DC">
      <w:pPr>
        <w:spacing w:after="0" w:line="240" w:lineRule="auto"/>
        <w:rPr>
          <w:rFonts w:ascii="Arial" w:eastAsia="Times New Roman" w:hAnsi="Arial" w:cs="Arial"/>
        </w:rPr>
      </w:pPr>
    </w:p>
    <w:p w:rsidR="00E617DC" w:rsidRPr="00946E3F" w:rsidRDefault="00872FC7" w:rsidP="00E617DC">
      <w:pPr>
        <w:spacing w:after="0" w:line="240" w:lineRule="auto"/>
        <w:rPr>
          <w:rFonts w:ascii="Arial" w:eastAsia="Times New Roman" w:hAnsi="Arial" w:cs="Arial"/>
        </w:rPr>
      </w:pPr>
      <w:r>
        <w:rPr>
          <w:rFonts w:ascii="Arial" w:eastAsia="Times New Roman" w:hAnsi="Arial" w:cs="Arial"/>
        </w:rPr>
        <w:t xml:space="preserve">2. Place the </w:t>
      </w:r>
      <w:r w:rsidR="00E617DC" w:rsidRPr="00946E3F">
        <w:rPr>
          <w:rFonts w:ascii="Arial" w:eastAsia="Times New Roman" w:hAnsi="Arial" w:cs="Arial"/>
        </w:rPr>
        <w:t>Machine stitch along fitting line</w:t>
      </w:r>
    </w:p>
    <w:p w:rsidR="00E617DC" w:rsidRPr="00946E3F" w:rsidRDefault="00E617DC" w:rsidP="00E617DC">
      <w:pPr>
        <w:spacing w:after="0" w:line="240" w:lineRule="auto"/>
        <w:rPr>
          <w:rFonts w:ascii="Arial" w:eastAsia="Times New Roman" w:hAnsi="Arial" w:cs="Arial"/>
        </w:rPr>
      </w:pPr>
    </w:p>
    <w:p w:rsidR="00E617DC" w:rsidRPr="00946E3F" w:rsidRDefault="00872FC7" w:rsidP="00E617DC">
      <w:pPr>
        <w:spacing w:after="0" w:line="240" w:lineRule="auto"/>
        <w:rPr>
          <w:rFonts w:ascii="Arial" w:eastAsia="Times New Roman" w:hAnsi="Arial" w:cs="Arial"/>
        </w:rPr>
      </w:pPr>
      <w:r>
        <w:rPr>
          <w:rFonts w:ascii="Arial" w:eastAsia="Times New Roman" w:hAnsi="Arial" w:cs="Arial"/>
        </w:rPr>
        <w:lastRenderedPageBreak/>
        <w:t>3.</w:t>
      </w:r>
      <w:r w:rsidRPr="00946E3F">
        <w:rPr>
          <w:rFonts w:ascii="Arial" w:eastAsia="Times New Roman" w:hAnsi="Arial" w:cs="Arial"/>
        </w:rPr>
        <w:t xml:space="preserve"> Remove</w:t>
      </w:r>
      <w:r w:rsidR="00E617DC" w:rsidRPr="00946E3F">
        <w:rPr>
          <w:rFonts w:ascii="Arial" w:eastAsia="Times New Roman" w:hAnsi="Arial" w:cs="Arial"/>
        </w:rPr>
        <w:t xml:space="preserve"> task and press</w:t>
      </w:r>
    </w:p>
    <w:p w:rsidR="00E617DC" w:rsidRPr="00946E3F" w:rsidRDefault="00E617DC" w:rsidP="00E617DC">
      <w:pPr>
        <w:spacing w:after="0" w:line="240" w:lineRule="auto"/>
        <w:rPr>
          <w:rFonts w:ascii="Arial" w:eastAsia="Times New Roman" w:hAnsi="Arial" w:cs="Arial"/>
        </w:rPr>
      </w:pPr>
    </w:p>
    <w:p w:rsidR="00E617DC" w:rsidRPr="00946E3F" w:rsidRDefault="00872FC7" w:rsidP="00E617DC">
      <w:pPr>
        <w:spacing w:after="0" w:line="240" w:lineRule="auto"/>
        <w:rPr>
          <w:rFonts w:ascii="Arial" w:eastAsia="Times New Roman" w:hAnsi="Arial" w:cs="Arial"/>
        </w:rPr>
      </w:pPr>
      <w:r>
        <w:rPr>
          <w:rFonts w:ascii="Arial" w:eastAsia="Times New Roman" w:hAnsi="Arial" w:cs="Arial"/>
        </w:rPr>
        <w:t>4.</w:t>
      </w:r>
      <w:r w:rsidRPr="00946E3F">
        <w:rPr>
          <w:rFonts w:ascii="Arial" w:eastAsia="Times New Roman" w:hAnsi="Arial" w:cs="Arial"/>
        </w:rPr>
        <w:t xml:space="preserve"> Tread</w:t>
      </w:r>
      <w:r w:rsidR="00E617DC" w:rsidRPr="00946E3F">
        <w:rPr>
          <w:rFonts w:ascii="Arial" w:eastAsia="Times New Roman" w:hAnsi="Arial" w:cs="Arial"/>
        </w:rPr>
        <w:t xml:space="preserve"> seam allowances of one edge longer than the other</w:t>
      </w:r>
    </w:p>
    <w:p w:rsidR="00E617DC" w:rsidRPr="00946E3F" w:rsidRDefault="00E617DC" w:rsidP="00E617DC">
      <w:pPr>
        <w:spacing w:after="0" w:line="240" w:lineRule="auto"/>
        <w:rPr>
          <w:rFonts w:ascii="Arial" w:eastAsia="Times New Roman" w:hAnsi="Arial" w:cs="Arial"/>
        </w:rPr>
      </w:pPr>
    </w:p>
    <w:p w:rsidR="00E617DC" w:rsidRPr="00946E3F" w:rsidRDefault="00872FC7" w:rsidP="00E617DC">
      <w:pPr>
        <w:spacing w:after="0" w:line="240" w:lineRule="auto"/>
        <w:rPr>
          <w:rFonts w:ascii="Arial" w:eastAsia="Times New Roman" w:hAnsi="Arial" w:cs="Arial"/>
        </w:rPr>
      </w:pPr>
      <w:r>
        <w:rPr>
          <w:rFonts w:ascii="Arial" w:eastAsia="Times New Roman" w:hAnsi="Arial" w:cs="Arial"/>
        </w:rPr>
        <w:t>5.</w:t>
      </w:r>
      <w:r w:rsidRPr="00946E3F">
        <w:rPr>
          <w:rFonts w:ascii="Arial" w:eastAsia="Times New Roman" w:hAnsi="Arial" w:cs="Arial"/>
        </w:rPr>
        <w:t xml:space="preserve"> Fold</w:t>
      </w:r>
      <w:r w:rsidR="00E617DC" w:rsidRPr="00946E3F">
        <w:rPr>
          <w:rFonts w:ascii="Arial" w:eastAsia="Times New Roman" w:hAnsi="Arial" w:cs="Arial"/>
        </w:rPr>
        <w:t xml:space="preserve"> the longer edge over the lesser edge, press fol</w:t>
      </w:r>
      <w:r>
        <w:rPr>
          <w:rFonts w:ascii="Arial" w:eastAsia="Times New Roman" w:hAnsi="Arial" w:cs="Arial"/>
        </w:rPr>
        <w:t xml:space="preserve">d </w:t>
      </w:r>
      <w:r w:rsidR="00E617DC" w:rsidRPr="00946E3F">
        <w:rPr>
          <w:rFonts w:ascii="Arial" w:eastAsia="Times New Roman" w:hAnsi="Arial" w:cs="Arial"/>
        </w:rPr>
        <w:t>edge after tacking</w:t>
      </w:r>
    </w:p>
    <w:p w:rsidR="00E617DC" w:rsidRPr="00946E3F" w:rsidRDefault="00E617DC" w:rsidP="00E617DC">
      <w:pPr>
        <w:spacing w:after="0" w:line="240" w:lineRule="auto"/>
        <w:rPr>
          <w:rFonts w:ascii="Arial" w:eastAsia="Times New Roman" w:hAnsi="Arial" w:cs="Arial"/>
        </w:rPr>
      </w:pPr>
    </w:p>
    <w:p w:rsidR="00E617DC" w:rsidRPr="00946E3F" w:rsidRDefault="00872FC7" w:rsidP="00E617DC">
      <w:pPr>
        <w:spacing w:after="0" w:line="240" w:lineRule="auto"/>
        <w:rPr>
          <w:rFonts w:ascii="Arial" w:eastAsia="Times New Roman" w:hAnsi="Arial" w:cs="Arial"/>
        </w:rPr>
      </w:pPr>
      <w:r>
        <w:rPr>
          <w:rFonts w:ascii="Arial" w:eastAsia="Times New Roman" w:hAnsi="Arial" w:cs="Arial"/>
        </w:rPr>
        <w:t xml:space="preserve">6. </w:t>
      </w:r>
      <w:r w:rsidR="00E617DC" w:rsidRPr="00946E3F">
        <w:rPr>
          <w:rFonts w:ascii="Arial" w:eastAsia="Times New Roman" w:hAnsi="Arial" w:cs="Arial"/>
        </w:rPr>
        <w:t>Hem neatly either by hand or machine</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 xml:space="preserve">7. </w:t>
      </w:r>
      <w:r w:rsidR="00E617DC" w:rsidRPr="00946E3F">
        <w:rPr>
          <w:rFonts w:ascii="Arial" w:eastAsia="Times New Roman" w:hAnsi="Arial" w:cs="Arial"/>
        </w:rPr>
        <w:t>Remove task and press.</w:t>
      </w:r>
    </w:p>
    <w:p w:rsidR="00E52096" w:rsidRDefault="00E52096" w:rsidP="00E617DC">
      <w:pPr>
        <w:spacing w:after="0" w:line="240" w:lineRule="auto"/>
        <w:rPr>
          <w:rFonts w:ascii="Arial" w:eastAsia="Times New Roman" w:hAnsi="Arial" w:cs="Arial"/>
        </w:rPr>
      </w:pPr>
    </w:p>
    <w:p w:rsidR="00E52096" w:rsidRDefault="00E52096" w:rsidP="00E617DC">
      <w:pPr>
        <w:spacing w:after="0" w:line="240" w:lineRule="auto"/>
        <w:rPr>
          <w:rFonts w:ascii="Arial" w:eastAsia="Times New Roman" w:hAnsi="Arial" w:cs="Arial"/>
        </w:rPr>
      </w:pPr>
      <w:r>
        <w:rPr>
          <w:rFonts w:ascii="Arial" w:eastAsia="Times New Roman" w:hAnsi="Arial" w:cs="Arial"/>
        </w:rPr>
        <w:t>FRENCH SEAM</w:t>
      </w:r>
    </w:p>
    <w:p w:rsidR="00E52096" w:rsidRDefault="00E52096"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French seam: The seam is strong and self neaten, it</w:t>
      </w:r>
      <w:r w:rsidR="00E52096">
        <w:rPr>
          <w:rFonts w:ascii="Arial" w:eastAsia="Times New Roman" w:hAnsi="Arial" w:cs="Arial"/>
        </w:rPr>
        <w:t xml:space="preserve"> </w:t>
      </w:r>
      <w:r w:rsidRPr="00946E3F">
        <w:rPr>
          <w:rFonts w:ascii="Arial" w:eastAsia="Times New Roman" w:hAnsi="Arial" w:cs="Arial"/>
        </w:rPr>
        <w:t>launders well. It is used on fine fabrics only.</w:t>
      </w:r>
    </w:p>
    <w:p w:rsidR="00E52096" w:rsidRDefault="00E52096"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Method:</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 xml:space="preserve">1. </w:t>
      </w:r>
      <w:r w:rsidR="00E617DC" w:rsidRPr="00946E3F">
        <w:rPr>
          <w:rFonts w:ascii="Arial" w:eastAsia="Times New Roman" w:hAnsi="Arial" w:cs="Arial"/>
        </w:rPr>
        <w:t>Cut the material and place wrong side together</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2.</w:t>
      </w:r>
      <w:r w:rsidRPr="00946E3F">
        <w:rPr>
          <w:rFonts w:ascii="Arial" w:eastAsia="Times New Roman" w:hAnsi="Arial" w:cs="Arial"/>
        </w:rPr>
        <w:t xml:space="preserve"> Pick</w:t>
      </w:r>
      <w:r w:rsidR="00E617DC" w:rsidRPr="00946E3F">
        <w:rPr>
          <w:rFonts w:ascii="Arial" w:eastAsia="Times New Roman" w:hAnsi="Arial" w:cs="Arial"/>
        </w:rPr>
        <w:t xml:space="preserve"> and tack through fitting line.</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3.</w:t>
      </w:r>
      <w:r w:rsidRPr="00946E3F">
        <w:rPr>
          <w:rFonts w:ascii="Arial" w:eastAsia="Times New Roman" w:hAnsi="Arial" w:cs="Arial"/>
        </w:rPr>
        <w:t xml:space="preserve"> Machine</w:t>
      </w:r>
      <w:r w:rsidR="00E617DC" w:rsidRPr="00946E3F">
        <w:rPr>
          <w:rFonts w:ascii="Arial" w:eastAsia="Times New Roman" w:hAnsi="Arial" w:cs="Arial"/>
        </w:rPr>
        <w:t xml:space="preserve"> stitch outside the fitting line</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4.</w:t>
      </w:r>
      <w:r w:rsidRPr="00946E3F">
        <w:rPr>
          <w:rFonts w:ascii="Arial" w:eastAsia="Times New Roman" w:hAnsi="Arial" w:cs="Arial"/>
        </w:rPr>
        <w:t xml:space="preserve"> Press</w:t>
      </w:r>
      <w:r w:rsidR="00E617DC" w:rsidRPr="00946E3F">
        <w:rPr>
          <w:rFonts w:ascii="Arial" w:eastAsia="Times New Roman" w:hAnsi="Arial" w:cs="Arial"/>
        </w:rPr>
        <w:t xml:space="preserve"> turning open and </w:t>
      </w:r>
      <w:proofErr w:type="spellStart"/>
      <w:r w:rsidR="00E617DC" w:rsidRPr="00946E3F">
        <w:rPr>
          <w:rFonts w:ascii="Arial" w:eastAsia="Times New Roman" w:hAnsi="Arial" w:cs="Arial"/>
        </w:rPr>
        <w:t>tream</w:t>
      </w:r>
      <w:proofErr w:type="spellEnd"/>
      <w:r w:rsidR="00E617DC" w:rsidRPr="00946E3F">
        <w:rPr>
          <w:rFonts w:ascii="Arial" w:eastAsia="Times New Roman" w:hAnsi="Arial" w:cs="Arial"/>
        </w:rPr>
        <w:t xml:space="preserve"> the raw edges.</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5.</w:t>
      </w:r>
      <w:r w:rsidRPr="00946E3F">
        <w:rPr>
          <w:rFonts w:ascii="Arial" w:eastAsia="Times New Roman" w:hAnsi="Arial" w:cs="Arial"/>
        </w:rPr>
        <w:t xml:space="preserve"> Turn</w:t>
      </w:r>
      <w:r w:rsidR="00E617DC" w:rsidRPr="00946E3F">
        <w:rPr>
          <w:rFonts w:ascii="Arial" w:eastAsia="Times New Roman" w:hAnsi="Arial" w:cs="Arial"/>
        </w:rPr>
        <w:t xml:space="preserve"> the seam to the right side of the materials facing</w:t>
      </w:r>
      <w:r>
        <w:rPr>
          <w:rFonts w:ascii="Arial" w:eastAsia="Times New Roman" w:hAnsi="Arial" w:cs="Arial"/>
        </w:rPr>
        <w:t xml:space="preserve"> </w:t>
      </w:r>
      <w:r w:rsidR="00E617DC" w:rsidRPr="00946E3F">
        <w:rPr>
          <w:rFonts w:ascii="Arial" w:eastAsia="Times New Roman" w:hAnsi="Arial" w:cs="Arial"/>
        </w:rPr>
        <w:t>each other.</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 xml:space="preserve">6. </w:t>
      </w:r>
      <w:r w:rsidR="00E617DC" w:rsidRPr="00946E3F">
        <w:rPr>
          <w:rFonts w:ascii="Arial" w:eastAsia="Times New Roman" w:hAnsi="Arial" w:cs="Arial"/>
        </w:rPr>
        <w:t xml:space="preserve">Push the seam up with thumb and </w:t>
      </w:r>
      <w:proofErr w:type="spellStart"/>
      <w:r w:rsidR="00E617DC" w:rsidRPr="00946E3F">
        <w:rPr>
          <w:rFonts w:ascii="Arial" w:eastAsia="Times New Roman" w:hAnsi="Arial" w:cs="Arial"/>
        </w:rPr>
        <w:t>fore</w:t>
      </w:r>
      <w:proofErr w:type="spellEnd"/>
      <w:r w:rsidR="00E617DC" w:rsidRPr="00946E3F">
        <w:rPr>
          <w:rFonts w:ascii="Arial" w:eastAsia="Times New Roman" w:hAnsi="Arial" w:cs="Arial"/>
        </w:rPr>
        <w:t xml:space="preserve"> fingers of both</w:t>
      </w:r>
      <w:r>
        <w:rPr>
          <w:rFonts w:ascii="Arial" w:eastAsia="Times New Roman" w:hAnsi="Arial" w:cs="Arial"/>
        </w:rPr>
        <w:t xml:space="preserve"> </w:t>
      </w:r>
      <w:r w:rsidR="00E617DC" w:rsidRPr="00946E3F">
        <w:rPr>
          <w:rFonts w:ascii="Arial" w:eastAsia="Times New Roman" w:hAnsi="Arial" w:cs="Arial"/>
        </w:rPr>
        <w:t>hands and stitch.</w:t>
      </w:r>
    </w:p>
    <w:p w:rsidR="00E617DC" w:rsidRPr="00946E3F" w:rsidRDefault="00E617DC" w:rsidP="00E617DC">
      <w:pPr>
        <w:spacing w:after="0" w:line="240" w:lineRule="auto"/>
        <w:rPr>
          <w:rFonts w:ascii="Arial" w:eastAsia="Times New Roman" w:hAnsi="Arial" w:cs="Arial"/>
        </w:rPr>
      </w:pPr>
    </w:p>
    <w:p w:rsidR="00E617DC" w:rsidRPr="00946E3F" w:rsidRDefault="00E52096" w:rsidP="00E617DC">
      <w:pPr>
        <w:spacing w:after="0" w:line="240" w:lineRule="auto"/>
        <w:rPr>
          <w:rFonts w:ascii="Arial" w:eastAsia="Times New Roman" w:hAnsi="Arial" w:cs="Arial"/>
        </w:rPr>
      </w:pPr>
      <w:r>
        <w:rPr>
          <w:rFonts w:ascii="Arial" w:eastAsia="Times New Roman" w:hAnsi="Arial" w:cs="Arial"/>
        </w:rPr>
        <w:t xml:space="preserve">7. </w:t>
      </w:r>
      <w:r w:rsidR="00E617DC" w:rsidRPr="00946E3F">
        <w:rPr>
          <w:rFonts w:ascii="Arial" w:eastAsia="Times New Roman" w:hAnsi="Arial" w:cs="Arial"/>
        </w:rPr>
        <w:t>Remove tacking, press stitches and press seam.</w:t>
      </w:r>
    </w:p>
    <w:p w:rsidR="00E52096" w:rsidRDefault="00E52096" w:rsidP="00E617DC">
      <w:pPr>
        <w:spacing w:after="0" w:line="240" w:lineRule="auto"/>
        <w:rPr>
          <w:rFonts w:ascii="Arial" w:eastAsia="Times New Roman" w:hAnsi="Arial" w:cs="Arial"/>
        </w:rPr>
      </w:pPr>
    </w:p>
    <w:p w:rsidR="00E52096" w:rsidRPr="00E617DC" w:rsidRDefault="00E52096" w:rsidP="00E52096">
      <w:pPr>
        <w:pStyle w:val="NoSpacing"/>
        <w:tabs>
          <w:tab w:val="left" w:pos="1740"/>
        </w:tabs>
        <w:rPr>
          <w:sz w:val="24"/>
          <w:szCs w:val="24"/>
        </w:rPr>
      </w:pPr>
      <w:r w:rsidRPr="00E617DC">
        <w:rPr>
          <w:sz w:val="24"/>
          <w:szCs w:val="24"/>
        </w:rPr>
        <w:t>STRATEGIES AND ACTIVITIES</w:t>
      </w:r>
    </w:p>
    <w:p w:rsidR="00E52096" w:rsidRPr="00E617DC" w:rsidRDefault="00E52096" w:rsidP="00E52096">
      <w:pPr>
        <w:pStyle w:val="NoSpacing"/>
        <w:rPr>
          <w:sz w:val="24"/>
          <w:szCs w:val="24"/>
        </w:rPr>
      </w:pPr>
      <w:r w:rsidRPr="00E617DC">
        <w:rPr>
          <w:sz w:val="24"/>
          <w:szCs w:val="24"/>
        </w:rPr>
        <w:t>STEP I; The Teacher revises the previous week lesson.</w:t>
      </w:r>
    </w:p>
    <w:p w:rsidR="00E52096" w:rsidRPr="00E617DC" w:rsidRDefault="00E52096" w:rsidP="00E52096">
      <w:pPr>
        <w:pStyle w:val="NoSpacing"/>
        <w:rPr>
          <w:sz w:val="24"/>
          <w:szCs w:val="24"/>
        </w:rPr>
      </w:pPr>
    </w:p>
    <w:p w:rsidR="00E52096" w:rsidRPr="00E617DC" w:rsidRDefault="00E52096" w:rsidP="00E52096">
      <w:pPr>
        <w:rPr>
          <w:sz w:val="24"/>
          <w:szCs w:val="24"/>
        </w:rPr>
      </w:pPr>
      <w:r w:rsidRPr="00E617DC">
        <w:rPr>
          <w:sz w:val="24"/>
          <w:szCs w:val="24"/>
        </w:rPr>
        <w:t>STEPII: The Teacher introduces the new topic.</w:t>
      </w:r>
    </w:p>
    <w:p w:rsidR="00E52096" w:rsidRPr="00E617DC" w:rsidRDefault="00E52096" w:rsidP="00E52096">
      <w:pPr>
        <w:rPr>
          <w:sz w:val="24"/>
          <w:szCs w:val="24"/>
        </w:rPr>
      </w:pPr>
      <w:r w:rsidRPr="00E617DC">
        <w:rPr>
          <w:sz w:val="24"/>
          <w:szCs w:val="24"/>
        </w:rPr>
        <w:t>STEP III: The Teacher explains the note in details.</w:t>
      </w:r>
    </w:p>
    <w:p w:rsidR="00E52096" w:rsidRPr="00E617DC" w:rsidRDefault="00E52096" w:rsidP="00E52096">
      <w:pPr>
        <w:rPr>
          <w:sz w:val="24"/>
          <w:szCs w:val="24"/>
        </w:rPr>
      </w:pPr>
      <w:r w:rsidRPr="00E617DC">
        <w:rPr>
          <w:sz w:val="24"/>
          <w:szCs w:val="24"/>
        </w:rPr>
        <w:t xml:space="preserve">STEPIV: The Teacher gives room for pupils to ask questions. </w:t>
      </w:r>
    </w:p>
    <w:p w:rsidR="00E52096" w:rsidRPr="00E617DC" w:rsidRDefault="00E52096" w:rsidP="00E52096">
      <w:pPr>
        <w:rPr>
          <w:sz w:val="24"/>
          <w:szCs w:val="24"/>
        </w:rPr>
      </w:pPr>
      <w:r w:rsidRPr="00E617DC">
        <w:rPr>
          <w:sz w:val="24"/>
          <w:szCs w:val="24"/>
        </w:rPr>
        <w:t>STEPV: The Teacher evaluates the pupils.</w:t>
      </w:r>
    </w:p>
    <w:p w:rsidR="00E52096" w:rsidRDefault="00E52096" w:rsidP="00E52096">
      <w:pPr>
        <w:rPr>
          <w:sz w:val="24"/>
          <w:szCs w:val="24"/>
        </w:rPr>
      </w:pPr>
      <w:r w:rsidRPr="00E617DC">
        <w:rPr>
          <w:sz w:val="24"/>
          <w:szCs w:val="24"/>
        </w:rPr>
        <w:t>ASSESSMENT AND EVALUATION</w:t>
      </w:r>
    </w:p>
    <w:p w:rsidR="00E52096" w:rsidRDefault="00E52096" w:rsidP="00E52096">
      <w:pPr>
        <w:pStyle w:val="NoSpacing"/>
        <w:tabs>
          <w:tab w:val="left" w:pos="1140"/>
        </w:tabs>
        <w:ind w:firstLine="720"/>
        <w:rPr>
          <w:sz w:val="24"/>
          <w:szCs w:val="24"/>
        </w:rPr>
      </w:pPr>
      <w:r>
        <w:rPr>
          <w:sz w:val="24"/>
          <w:szCs w:val="24"/>
        </w:rPr>
        <w:t>1. Define run and fell seam</w:t>
      </w:r>
    </w:p>
    <w:p w:rsidR="00E52096" w:rsidRDefault="00E52096" w:rsidP="00E52096">
      <w:pPr>
        <w:pStyle w:val="NoSpacing"/>
        <w:tabs>
          <w:tab w:val="left" w:pos="1140"/>
        </w:tabs>
        <w:ind w:firstLine="720"/>
        <w:rPr>
          <w:sz w:val="24"/>
          <w:szCs w:val="24"/>
        </w:rPr>
      </w:pPr>
    </w:p>
    <w:p w:rsidR="00E52096" w:rsidRDefault="00E52096" w:rsidP="00E52096">
      <w:pPr>
        <w:pStyle w:val="NoSpacing"/>
        <w:tabs>
          <w:tab w:val="left" w:pos="1140"/>
        </w:tabs>
        <w:ind w:firstLine="720"/>
        <w:rPr>
          <w:sz w:val="24"/>
          <w:szCs w:val="24"/>
        </w:rPr>
      </w:pPr>
      <w:r>
        <w:rPr>
          <w:sz w:val="24"/>
          <w:szCs w:val="24"/>
        </w:rPr>
        <w:t>2. List the method of making run and fell seam</w:t>
      </w:r>
    </w:p>
    <w:p w:rsidR="00E52096" w:rsidRDefault="00E52096" w:rsidP="00E52096">
      <w:pPr>
        <w:pStyle w:val="NoSpacing"/>
        <w:tabs>
          <w:tab w:val="left" w:pos="1140"/>
        </w:tabs>
        <w:ind w:firstLine="720"/>
        <w:rPr>
          <w:sz w:val="24"/>
          <w:szCs w:val="24"/>
        </w:rPr>
      </w:pPr>
    </w:p>
    <w:p w:rsidR="00E52096" w:rsidRDefault="00E52096" w:rsidP="00E52096">
      <w:pPr>
        <w:pStyle w:val="NoSpacing"/>
        <w:tabs>
          <w:tab w:val="left" w:pos="1140"/>
        </w:tabs>
        <w:ind w:firstLine="720"/>
        <w:rPr>
          <w:sz w:val="24"/>
          <w:szCs w:val="24"/>
        </w:rPr>
      </w:pPr>
      <w:r>
        <w:rPr>
          <w:sz w:val="24"/>
          <w:szCs w:val="24"/>
        </w:rPr>
        <w:t>3. Define French seam</w:t>
      </w:r>
    </w:p>
    <w:p w:rsidR="00E52096" w:rsidRDefault="00E52096" w:rsidP="00E52096">
      <w:pPr>
        <w:pStyle w:val="NoSpacing"/>
        <w:tabs>
          <w:tab w:val="left" w:pos="1140"/>
        </w:tabs>
        <w:ind w:firstLine="720"/>
        <w:rPr>
          <w:sz w:val="24"/>
          <w:szCs w:val="24"/>
        </w:rPr>
      </w:pPr>
    </w:p>
    <w:p w:rsidR="00E52096" w:rsidRPr="00E617DC" w:rsidRDefault="00E52096" w:rsidP="00E52096">
      <w:pPr>
        <w:pStyle w:val="NoSpacing"/>
        <w:tabs>
          <w:tab w:val="left" w:pos="1140"/>
        </w:tabs>
        <w:ind w:firstLine="720"/>
        <w:rPr>
          <w:sz w:val="24"/>
          <w:szCs w:val="24"/>
        </w:rPr>
      </w:pPr>
      <w:r>
        <w:rPr>
          <w:sz w:val="24"/>
          <w:szCs w:val="24"/>
        </w:rPr>
        <w:t>4. List the method of French seam</w:t>
      </w:r>
    </w:p>
    <w:p w:rsidR="00E52096" w:rsidRDefault="00E52096" w:rsidP="00E52096">
      <w:pPr>
        <w:tabs>
          <w:tab w:val="left" w:pos="720"/>
          <w:tab w:val="left" w:pos="1140"/>
        </w:tabs>
        <w:rPr>
          <w:sz w:val="24"/>
          <w:szCs w:val="24"/>
        </w:rPr>
      </w:pPr>
      <w:r w:rsidRPr="00E617DC">
        <w:rPr>
          <w:sz w:val="24"/>
          <w:szCs w:val="24"/>
        </w:rPr>
        <w:tab/>
      </w:r>
      <w:r>
        <w:rPr>
          <w:sz w:val="24"/>
          <w:szCs w:val="24"/>
        </w:rPr>
        <w:tab/>
      </w:r>
    </w:p>
    <w:p w:rsidR="00E52096" w:rsidRPr="00E617DC" w:rsidRDefault="00E52096" w:rsidP="00E52096">
      <w:pPr>
        <w:tabs>
          <w:tab w:val="left" w:pos="720"/>
          <w:tab w:val="left" w:pos="1140"/>
        </w:tabs>
        <w:rPr>
          <w:sz w:val="24"/>
          <w:szCs w:val="24"/>
        </w:rPr>
      </w:pPr>
      <w:r w:rsidRPr="00E617DC">
        <w:rPr>
          <w:sz w:val="24"/>
          <w:szCs w:val="24"/>
        </w:rPr>
        <w:t>WRAP-UP (CONCLUSION)</w:t>
      </w:r>
    </w:p>
    <w:p w:rsidR="00E52096" w:rsidRPr="00E617DC" w:rsidRDefault="00E52096" w:rsidP="00E52096">
      <w:pPr>
        <w:rPr>
          <w:sz w:val="24"/>
          <w:szCs w:val="24"/>
        </w:rPr>
      </w:pPr>
      <w:r w:rsidRPr="00E617DC">
        <w:rPr>
          <w:sz w:val="24"/>
          <w:szCs w:val="24"/>
        </w:rPr>
        <w:t>Teacher goes over the topic once again to enhance better understanding.</w:t>
      </w:r>
    </w:p>
    <w:p w:rsidR="00E52096" w:rsidRDefault="00E52096" w:rsidP="00E52096">
      <w:pPr>
        <w:spacing w:after="0" w:line="240" w:lineRule="auto"/>
        <w:rPr>
          <w:sz w:val="24"/>
          <w:szCs w:val="24"/>
        </w:rPr>
      </w:pPr>
      <w:r w:rsidRPr="00E617DC">
        <w:rPr>
          <w:sz w:val="24"/>
          <w:szCs w:val="24"/>
        </w:rPr>
        <w:t>ASSIGNMENT</w:t>
      </w:r>
    </w:p>
    <w:p w:rsidR="00E52096" w:rsidRDefault="00E52096" w:rsidP="00E617DC">
      <w:pPr>
        <w:spacing w:after="0" w:line="240" w:lineRule="auto"/>
        <w:rPr>
          <w:rFonts w:ascii="Arial" w:eastAsia="Times New Roman" w:hAnsi="Arial" w:cs="Arial"/>
        </w:rPr>
      </w:pPr>
    </w:p>
    <w:p w:rsidR="00E52096" w:rsidRDefault="00E52096" w:rsidP="00E617DC">
      <w:pPr>
        <w:spacing w:after="0" w:line="240" w:lineRule="auto"/>
        <w:rPr>
          <w:rFonts w:ascii="Arial" w:eastAsia="Times New Roman" w:hAnsi="Arial" w:cs="Arial"/>
        </w:rPr>
      </w:pPr>
      <w:r>
        <w:rPr>
          <w:rFonts w:ascii="Arial" w:eastAsia="Times New Roman" w:hAnsi="Arial" w:cs="Arial"/>
        </w:rPr>
        <w:t>List some method of making run and fell seam</w:t>
      </w:r>
    </w:p>
    <w:p w:rsidR="00E52096" w:rsidRDefault="00E52096" w:rsidP="00E617DC">
      <w:pPr>
        <w:spacing w:after="0" w:line="240" w:lineRule="auto"/>
        <w:rPr>
          <w:rFonts w:ascii="Arial" w:eastAsia="Times New Roman" w:hAnsi="Arial" w:cs="Arial"/>
        </w:rPr>
      </w:pPr>
    </w:p>
    <w:p w:rsidR="00E52096" w:rsidRDefault="00E52096" w:rsidP="00E617DC">
      <w:pPr>
        <w:spacing w:after="0" w:line="240" w:lineRule="auto"/>
        <w:rPr>
          <w:rFonts w:ascii="Arial" w:eastAsia="Times New Roman" w:hAnsi="Arial" w:cs="Arial"/>
        </w:rPr>
      </w:pPr>
    </w:p>
    <w:p w:rsidR="00E52096" w:rsidRDefault="00E52096" w:rsidP="00E617DC">
      <w:pPr>
        <w:spacing w:after="0" w:line="240" w:lineRule="auto"/>
        <w:rPr>
          <w:rFonts w:ascii="Arial" w:eastAsia="Times New Roman" w:hAnsi="Arial" w:cs="Arial"/>
        </w:rPr>
      </w:pPr>
    </w:p>
    <w:p w:rsidR="00524806" w:rsidRDefault="00E52096" w:rsidP="00E617DC">
      <w:pPr>
        <w:spacing w:after="0" w:line="240" w:lineRule="auto"/>
        <w:rPr>
          <w:rFonts w:ascii="Arial" w:eastAsia="Times New Roman" w:hAnsi="Arial" w:cs="Arial"/>
        </w:rPr>
      </w:pPr>
      <w:r>
        <w:rPr>
          <w:rFonts w:ascii="Arial" w:eastAsia="Times New Roman" w:hAnsi="Arial" w:cs="Arial"/>
        </w:rPr>
        <w:t>WEEK</w:t>
      </w:r>
      <w:r w:rsidR="00E617DC" w:rsidRPr="00946E3F">
        <w:rPr>
          <w:rFonts w:ascii="Arial" w:eastAsia="Times New Roman" w:hAnsi="Arial" w:cs="Arial"/>
        </w:rPr>
        <w:t>11</w:t>
      </w:r>
    </w:p>
    <w:p w:rsidR="00524806" w:rsidRDefault="00524806" w:rsidP="00E617DC">
      <w:pPr>
        <w:spacing w:after="0" w:line="240" w:lineRule="auto"/>
        <w:rPr>
          <w:rFonts w:ascii="Arial" w:eastAsia="Times New Roman" w:hAnsi="Arial" w:cs="Arial"/>
        </w:rPr>
      </w:pPr>
    </w:p>
    <w:p w:rsidR="00E52096" w:rsidRDefault="00E52096" w:rsidP="00E52096">
      <w:pPr>
        <w:rPr>
          <w:sz w:val="24"/>
          <w:szCs w:val="24"/>
        </w:rPr>
      </w:pPr>
      <w:r w:rsidRPr="00E617DC">
        <w:rPr>
          <w:sz w:val="24"/>
          <w:szCs w:val="24"/>
        </w:rPr>
        <w:t>T</w:t>
      </w:r>
      <w:r>
        <w:rPr>
          <w:sz w:val="24"/>
          <w:szCs w:val="24"/>
        </w:rPr>
        <w:t>OPIC: SIMPLE CLOTHING CONSTRUCTION PROCESSESS-SEAM</w:t>
      </w:r>
    </w:p>
    <w:p w:rsidR="00E52096" w:rsidRDefault="00E52096" w:rsidP="00E52096">
      <w:pPr>
        <w:rPr>
          <w:sz w:val="24"/>
          <w:szCs w:val="24"/>
        </w:rPr>
      </w:pPr>
      <w:r>
        <w:rPr>
          <w:sz w:val="24"/>
          <w:szCs w:val="24"/>
        </w:rPr>
        <w:t>SUBTOPIC: USES OF SEAM</w:t>
      </w:r>
    </w:p>
    <w:p w:rsidR="00E52096" w:rsidRPr="00E617DC" w:rsidRDefault="00E52096" w:rsidP="00E52096">
      <w:pPr>
        <w:pStyle w:val="NoSpacing"/>
        <w:rPr>
          <w:sz w:val="24"/>
          <w:szCs w:val="24"/>
        </w:rPr>
      </w:pPr>
      <w:r w:rsidRPr="00E617DC">
        <w:rPr>
          <w:sz w:val="24"/>
          <w:szCs w:val="24"/>
        </w:rPr>
        <w:t>LEARNING OBJECTIVES: AT THE END OF THE LESSON, PUPILS SHOULD BE ABLE TO:</w:t>
      </w:r>
    </w:p>
    <w:p w:rsidR="00E52096" w:rsidRPr="00E617DC" w:rsidRDefault="00E52096" w:rsidP="00E52096">
      <w:pPr>
        <w:pStyle w:val="NoSpacing"/>
        <w:tabs>
          <w:tab w:val="left" w:pos="1140"/>
          <w:tab w:val="center" w:pos="5040"/>
        </w:tabs>
        <w:ind w:firstLine="720"/>
        <w:rPr>
          <w:sz w:val="24"/>
          <w:szCs w:val="24"/>
        </w:rPr>
      </w:pPr>
      <w:r>
        <w:rPr>
          <w:sz w:val="24"/>
          <w:szCs w:val="24"/>
        </w:rPr>
        <w:tab/>
      </w:r>
    </w:p>
    <w:p w:rsidR="00E52096" w:rsidRDefault="00E52096" w:rsidP="00E52096">
      <w:pPr>
        <w:pStyle w:val="NoSpacing"/>
        <w:tabs>
          <w:tab w:val="left" w:pos="1140"/>
        </w:tabs>
        <w:ind w:firstLine="720"/>
        <w:rPr>
          <w:sz w:val="24"/>
          <w:szCs w:val="24"/>
        </w:rPr>
      </w:pPr>
      <w:r>
        <w:rPr>
          <w:sz w:val="24"/>
          <w:szCs w:val="24"/>
        </w:rPr>
        <w:t>1. Define run and fell seam</w:t>
      </w:r>
    </w:p>
    <w:p w:rsidR="00E52096" w:rsidRDefault="00E52096" w:rsidP="00E52096">
      <w:pPr>
        <w:pStyle w:val="NoSpacing"/>
        <w:tabs>
          <w:tab w:val="left" w:pos="1140"/>
        </w:tabs>
        <w:ind w:firstLine="720"/>
        <w:rPr>
          <w:sz w:val="24"/>
          <w:szCs w:val="24"/>
        </w:rPr>
      </w:pPr>
    </w:p>
    <w:p w:rsidR="00E52096" w:rsidRDefault="00E52096" w:rsidP="00E52096">
      <w:pPr>
        <w:pStyle w:val="NoSpacing"/>
        <w:tabs>
          <w:tab w:val="left" w:pos="1140"/>
        </w:tabs>
        <w:ind w:firstLine="720"/>
        <w:rPr>
          <w:sz w:val="24"/>
          <w:szCs w:val="24"/>
        </w:rPr>
      </w:pPr>
      <w:r>
        <w:rPr>
          <w:sz w:val="24"/>
          <w:szCs w:val="24"/>
        </w:rPr>
        <w:t>2. List the method of making run and fell seam</w:t>
      </w:r>
    </w:p>
    <w:p w:rsidR="00E52096" w:rsidRDefault="00E52096" w:rsidP="00E52096">
      <w:pPr>
        <w:pStyle w:val="NoSpacing"/>
        <w:tabs>
          <w:tab w:val="left" w:pos="1140"/>
        </w:tabs>
        <w:ind w:firstLine="720"/>
        <w:rPr>
          <w:sz w:val="24"/>
          <w:szCs w:val="24"/>
        </w:rPr>
      </w:pPr>
    </w:p>
    <w:p w:rsidR="00E52096" w:rsidRDefault="00E52096" w:rsidP="00E52096">
      <w:pPr>
        <w:pStyle w:val="NoSpacing"/>
        <w:tabs>
          <w:tab w:val="left" w:pos="1140"/>
        </w:tabs>
        <w:ind w:firstLine="720"/>
        <w:rPr>
          <w:sz w:val="24"/>
          <w:szCs w:val="24"/>
        </w:rPr>
      </w:pPr>
      <w:r>
        <w:rPr>
          <w:sz w:val="24"/>
          <w:szCs w:val="24"/>
        </w:rPr>
        <w:t>3. Define French seam</w:t>
      </w:r>
    </w:p>
    <w:p w:rsidR="00E52096" w:rsidRDefault="00E52096" w:rsidP="00E52096">
      <w:pPr>
        <w:pStyle w:val="NoSpacing"/>
        <w:tabs>
          <w:tab w:val="left" w:pos="1140"/>
        </w:tabs>
        <w:ind w:firstLine="720"/>
        <w:rPr>
          <w:sz w:val="24"/>
          <w:szCs w:val="24"/>
        </w:rPr>
      </w:pPr>
    </w:p>
    <w:p w:rsidR="00E52096" w:rsidRPr="00E617DC" w:rsidRDefault="00E52096" w:rsidP="00E52096">
      <w:pPr>
        <w:pStyle w:val="NoSpacing"/>
        <w:tabs>
          <w:tab w:val="left" w:pos="1140"/>
        </w:tabs>
        <w:ind w:firstLine="720"/>
        <w:rPr>
          <w:sz w:val="24"/>
          <w:szCs w:val="24"/>
        </w:rPr>
      </w:pPr>
      <w:r>
        <w:rPr>
          <w:sz w:val="24"/>
          <w:szCs w:val="24"/>
        </w:rPr>
        <w:t>4. List the method of French seam</w:t>
      </w:r>
      <w:r w:rsidRPr="00E617DC">
        <w:rPr>
          <w:sz w:val="24"/>
          <w:szCs w:val="24"/>
        </w:rPr>
        <w:tab/>
      </w:r>
    </w:p>
    <w:p w:rsidR="00E52096" w:rsidRPr="00E617DC" w:rsidRDefault="00E52096" w:rsidP="00E52096">
      <w:pPr>
        <w:pStyle w:val="NoSpacing"/>
        <w:tabs>
          <w:tab w:val="left" w:pos="1140"/>
          <w:tab w:val="center" w:pos="4680"/>
          <w:tab w:val="left" w:pos="6150"/>
        </w:tabs>
        <w:rPr>
          <w:sz w:val="24"/>
          <w:szCs w:val="24"/>
        </w:rPr>
      </w:pPr>
      <w:r w:rsidRPr="00E617DC">
        <w:rPr>
          <w:sz w:val="24"/>
          <w:szCs w:val="24"/>
        </w:rPr>
        <w:tab/>
      </w:r>
      <w:r>
        <w:rPr>
          <w:sz w:val="24"/>
          <w:szCs w:val="24"/>
        </w:rPr>
        <w:tab/>
      </w:r>
      <w:r>
        <w:rPr>
          <w:sz w:val="24"/>
          <w:szCs w:val="24"/>
        </w:rPr>
        <w:tab/>
      </w:r>
    </w:p>
    <w:p w:rsidR="00E52096" w:rsidRPr="00E617DC" w:rsidRDefault="00E52096" w:rsidP="00E52096">
      <w:pPr>
        <w:pStyle w:val="NoSpacing"/>
        <w:rPr>
          <w:sz w:val="24"/>
          <w:szCs w:val="24"/>
        </w:rPr>
      </w:pPr>
      <w:r w:rsidRPr="00E617DC">
        <w:rPr>
          <w:sz w:val="24"/>
          <w:szCs w:val="24"/>
        </w:rPr>
        <w:t>INSTRUCTIONAL MATERIALS:</w:t>
      </w:r>
    </w:p>
    <w:p w:rsidR="00E52096" w:rsidRPr="00E617DC" w:rsidRDefault="00E52096" w:rsidP="00E52096">
      <w:pPr>
        <w:pStyle w:val="NoSpacing"/>
        <w:rPr>
          <w:sz w:val="24"/>
          <w:szCs w:val="24"/>
        </w:rPr>
      </w:pPr>
    </w:p>
    <w:p w:rsidR="00E52096" w:rsidRPr="00E617DC" w:rsidRDefault="00E52096" w:rsidP="00E52096">
      <w:pPr>
        <w:pStyle w:val="NoSpacing"/>
        <w:rPr>
          <w:sz w:val="24"/>
          <w:szCs w:val="24"/>
        </w:rPr>
      </w:pPr>
      <w:r w:rsidRPr="00E617DC">
        <w:rPr>
          <w:sz w:val="24"/>
          <w:szCs w:val="24"/>
        </w:rPr>
        <w:t>Piece of fabrics for sewing stitches</w:t>
      </w:r>
    </w:p>
    <w:p w:rsidR="00E52096" w:rsidRPr="00E617DC" w:rsidRDefault="00E52096" w:rsidP="00E52096">
      <w:pPr>
        <w:pStyle w:val="NoSpacing"/>
        <w:ind w:firstLine="720"/>
        <w:rPr>
          <w:sz w:val="24"/>
          <w:szCs w:val="24"/>
        </w:rPr>
      </w:pPr>
    </w:p>
    <w:p w:rsidR="00E52096" w:rsidRPr="00E617DC" w:rsidRDefault="00E52096" w:rsidP="00E52096">
      <w:pPr>
        <w:pStyle w:val="NoSpacing"/>
        <w:rPr>
          <w:sz w:val="24"/>
          <w:szCs w:val="24"/>
        </w:rPr>
      </w:pPr>
      <w:r w:rsidRPr="00E617DC">
        <w:rPr>
          <w:sz w:val="24"/>
          <w:szCs w:val="24"/>
        </w:rPr>
        <w:t>Tailor chalk, Fabrics, Measuring tape, needle</w:t>
      </w:r>
      <w:r>
        <w:rPr>
          <w:sz w:val="24"/>
          <w:szCs w:val="24"/>
        </w:rPr>
        <w:t>, thread, ruler, brown paper etc</w:t>
      </w:r>
    </w:p>
    <w:p w:rsidR="00E52096" w:rsidRPr="00E617DC" w:rsidRDefault="00E52096" w:rsidP="00E52096">
      <w:pPr>
        <w:pStyle w:val="NoSpacing"/>
        <w:rPr>
          <w:sz w:val="24"/>
          <w:szCs w:val="24"/>
        </w:rPr>
      </w:pPr>
    </w:p>
    <w:p w:rsidR="00E52096" w:rsidRPr="00E617DC" w:rsidRDefault="00E52096" w:rsidP="00E52096">
      <w:pPr>
        <w:pStyle w:val="NoSpacing"/>
        <w:rPr>
          <w:sz w:val="24"/>
          <w:szCs w:val="24"/>
        </w:rPr>
      </w:pPr>
      <w:r w:rsidRPr="00E617DC">
        <w:rPr>
          <w:sz w:val="24"/>
          <w:szCs w:val="24"/>
        </w:rPr>
        <w:t>RESOURCES AND MATERIALS:</w:t>
      </w:r>
    </w:p>
    <w:p w:rsidR="00E52096" w:rsidRPr="00E617DC" w:rsidRDefault="00E52096" w:rsidP="00E52096">
      <w:pPr>
        <w:tabs>
          <w:tab w:val="left" w:pos="2115"/>
        </w:tabs>
        <w:rPr>
          <w:sz w:val="24"/>
          <w:szCs w:val="24"/>
        </w:rPr>
      </w:pPr>
      <w:r w:rsidRPr="00E617DC">
        <w:rPr>
          <w:sz w:val="24"/>
          <w:szCs w:val="24"/>
        </w:rPr>
        <w:t>Scheme of work</w:t>
      </w:r>
      <w:r w:rsidRPr="00E617DC">
        <w:rPr>
          <w:sz w:val="24"/>
          <w:szCs w:val="24"/>
        </w:rPr>
        <w:tab/>
      </w:r>
    </w:p>
    <w:p w:rsidR="00E52096" w:rsidRPr="00E617DC" w:rsidRDefault="00E52096" w:rsidP="00E52096">
      <w:pPr>
        <w:rPr>
          <w:sz w:val="24"/>
          <w:szCs w:val="24"/>
        </w:rPr>
      </w:pPr>
      <w:r w:rsidRPr="00E617DC">
        <w:rPr>
          <w:sz w:val="24"/>
          <w:szCs w:val="24"/>
        </w:rPr>
        <w:t>All relevant materials</w:t>
      </w:r>
    </w:p>
    <w:p w:rsidR="00E52096" w:rsidRPr="00E617DC" w:rsidRDefault="00E52096" w:rsidP="00E52096">
      <w:pPr>
        <w:rPr>
          <w:sz w:val="24"/>
          <w:szCs w:val="24"/>
        </w:rPr>
      </w:pPr>
      <w:r w:rsidRPr="00E617DC">
        <w:rPr>
          <w:sz w:val="24"/>
          <w:szCs w:val="24"/>
        </w:rPr>
        <w:t>9-Years Basic Education Curriculum</w:t>
      </w:r>
    </w:p>
    <w:p w:rsidR="00E52096" w:rsidRPr="00E617DC" w:rsidRDefault="00E52096" w:rsidP="00E52096">
      <w:pPr>
        <w:rPr>
          <w:sz w:val="24"/>
          <w:szCs w:val="24"/>
        </w:rPr>
      </w:pPr>
      <w:r w:rsidRPr="00E617DC">
        <w:rPr>
          <w:sz w:val="24"/>
          <w:szCs w:val="24"/>
        </w:rPr>
        <w:t>Online information</w:t>
      </w:r>
    </w:p>
    <w:p w:rsidR="00E52096" w:rsidRPr="00E617DC" w:rsidRDefault="00E52096" w:rsidP="00E52096">
      <w:pPr>
        <w:rPr>
          <w:sz w:val="24"/>
          <w:szCs w:val="24"/>
        </w:rPr>
      </w:pPr>
      <w:r w:rsidRPr="00E617DC">
        <w:rPr>
          <w:sz w:val="24"/>
          <w:szCs w:val="24"/>
        </w:rPr>
        <w:lastRenderedPageBreak/>
        <w:t>BUILDING BACKGROUND/CONNECTION TO PRIOR KNOWLEDGE: Pupils are familiar with the topic in their previous classes.</w:t>
      </w:r>
    </w:p>
    <w:p w:rsidR="00E52096" w:rsidRDefault="00E52096" w:rsidP="00E52096">
      <w:pPr>
        <w:spacing w:after="0" w:line="240" w:lineRule="auto"/>
        <w:rPr>
          <w:rFonts w:ascii="Arial" w:eastAsia="Times New Roman" w:hAnsi="Arial" w:cs="Arial"/>
        </w:rPr>
      </w:pPr>
      <w:r w:rsidRPr="00E617DC">
        <w:rPr>
          <w:sz w:val="24"/>
          <w:szCs w:val="24"/>
        </w:rPr>
        <w:t>CONTENT OF THE LESSON</w:t>
      </w:r>
    </w:p>
    <w:p w:rsidR="00E52096" w:rsidRDefault="00E52096" w:rsidP="00E52096">
      <w:pPr>
        <w:spacing w:after="0" w:line="240" w:lineRule="auto"/>
        <w:ind w:firstLine="720"/>
        <w:rPr>
          <w:rFonts w:ascii="Arial" w:eastAsia="Times New Roman" w:hAnsi="Arial" w:cs="Arial"/>
        </w:rPr>
      </w:pPr>
    </w:p>
    <w:p w:rsidR="00524806" w:rsidRDefault="00725844" w:rsidP="00E617DC">
      <w:pPr>
        <w:spacing w:after="0" w:line="240" w:lineRule="auto"/>
        <w:rPr>
          <w:rFonts w:ascii="Arial" w:eastAsia="Times New Roman" w:hAnsi="Arial" w:cs="Arial"/>
        </w:rPr>
      </w:pPr>
      <w:r>
        <w:rPr>
          <w:rFonts w:ascii="Arial" w:eastAsia="Times New Roman" w:hAnsi="Arial" w:cs="Arial"/>
        </w:rPr>
        <w:t>USES OF SEAM</w:t>
      </w:r>
    </w:p>
    <w:p w:rsidR="00725844" w:rsidRDefault="00725844"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Uses of plain seam</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It is used for joining materials which are meant to show</w:t>
      </w:r>
      <w:r w:rsidR="00725844">
        <w:rPr>
          <w:rFonts w:ascii="Arial" w:eastAsia="Times New Roman" w:hAnsi="Arial" w:cs="Arial"/>
        </w:rPr>
        <w:t xml:space="preserve"> </w:t>
      </w:r>
      <w:r w:rsidRPr="00946E3F">
        <w:rPr>
          <w:rFonts w:ascii="Arial" w:eastAsia="Times New Roman" w:hAnsi="Arial" w:cs="Arial"/>
        </w:rPr>
        <w:t xml:space="preserve">as </w:t>
      </w:r>
      <w:r w:rsidR="00725844">
        <w:rPr>
          <w:rFonts w:ascii="Arial" w:eastAsia="Times New Roman" w:hAnsi="Arial" w:cs="Arial"/>
        </w:rPr>
        <w:t xml:space="preserve">little as possible e.g. joining </w:t>
      </w:r>
      <w:r w:rsidRPr="00946E3F">
        <w:rPr>
          <w:rFonts w:ascii="Arial" w:eastAsia="Times New Roman" w:hAnsi="Arial" w:cs="Arial"/>
        </w:rPr>
        <w:t xml:space="preserve">underarm, sleeve, </w:t>
      </w:r>
      <w:proofErr w:type="gramStart"/>
      <w:r w:rsidRPr="00946E3F">
        <w:rPr>
          <w:rFonts w:ascii="Arial" w:eastAsia="Times New Roman" w:hAnsi="Arial" w:cs="Arial"/>
        </w:rPr>
        <w:t>seam</w:t>
      </w:r>
      <w:proofErr w:type="gramEnd"/>
      <w:r w:rsidR="00725844">
        <w:rPr>
          <w:rFonts w:ascii="Arial" w:eastAsia="Times New Roman" w:hAnsi="Arial" w:cs="Arial"/>
        </w:rPr>
        <w:t xml:space="preserve"> </w:t>
      </w:r>
      <w:r w:rsidRPr="00946E3F">
        <w:rPr>
          <w:rFonts w:ascii="Arial" w:eastAsia="Times New Roman" w:hAnsi="Arial" w:cs="Arial"/>
        </w:rPr>
        <w:t>on clothing of all kinds.</w:t>
      </w:r>
    </w:p>
    <w:p w:rsidR="00725844" w:rsidRDefault="00725844"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Uses of run and fell</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Good for clothing needing hand</w:t>
      </w:r>
      <w:r w:rsidR="00725844">
        <w:rPr>
          <w:rFonts w:ascii="Arial" w:eastAsia="Times New Roman" w:hAnsi="Arial" w:cs="Arial"/>
        </w:rPr>
        <w:t xml:space="preserve"> </w:t>
      </w:r>
      <w:r w:rsidRPr="00946E3F">
        <w:rPr>
          <w:rFonts w:ascii="Arial" w:eastAsia="Times New Roman" w:hAnsi="Arial" w:cs="Arial"/>
        </w:rPr>
        <w:t>wear and frequent</w:t>
      </w:r>
      <w:r w:rsidR="00725844">
        <w:rPr>
          <w:rFonts w:ascii="Arial" w:eastAsia="Times New Roman" w:hAnsi="Arial" w:cs="Arial"/>
        </w:rPr>
        <w:t xml:space="preserve"> </w:t>
      </w:r>
      <w:r w:rsidRPr="00946E3F">
        <w:rPr>
          <w:rFonts w:ascii="Arial" w:eastAsia="Times New Roman" w:hAnsi="Arial" w:cs="Arial"/>
        </w:rPr>
        <w:t xml:space="preserve">washing e.g. </w:t>
      </w:r>
      <w:r w:rsidR="00725844" w:rsidRPr="00946E3F">
        <w:rPr>
          <w:rFonts w:ascii="Arial" w:eastAsia="Times New Roman" w:hAnsi="Arial" w:cs="Arial"/>
        </w:rPr>
        <w:t xml:space="preserve">shirt, jeans, under </w:t>
      </w:r>
      <w:proofErr w:type="gramStart"/>
      <w:r w:rsidR="00725844" w:rsidRPr="00946E3F">
        <w:rPr>
          <w:rFonts w:ascii="Arial" w:eastAsia="Times New Roman" w:hAnsi="Arial" w:cs="Arial"/>
        </w:rPr>
        <w:t>wear,</w:t>
      </w:r>
      <w:proofErr w:type="gramEnd"/>
      <w:r w:rsidR="00725844" w:rsidRPr="00946E3F">
        <w:rPr>
          <w:rFonts w:ascii="Arial" w:eastAsia="Times New Roman" w:hAnsi="Arial" w:cs="Arial"/>
        </w:rPr>
        <w:t xml:space="preserve"> night wears</w:t>
      </w:r>
      <w:r w:rsidRPr="00946E3F">
        <w:rPr>
          <w:rFonts w:ascii="Arial" w:eastAsia="Times New Roman" w:hAnsi="Arial" w:cs="Arial"/>
        </w:rPr>
        <w:t>,</w:t>
      </w:r>
      <w:r w:rsidR="00725844">
        <w:rPr>
          <w:rFonts w:ascii="Arial" w:eastAsia="Times New Roman" w:hAnsi="Arial" w:cs="Arial"/>
        </w:rPr>
        <w:t xml:space="preserve"> </w:t>
      </w:r>
      <w:r w:rsidRPr="00946E3F">
        <w:rPr>
          <w:rFonts w:ascii="Arial" w:eastAsia="Times New Roman" w:hAnsi="Arial" w:cs="Arial"/>
        </w:rPr>
        <w:t>overall, short.</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Uses of French seam</w:t>
      </w:r>
    </w:p>
    <w:p w:rsidR="00725844" w:rsidRDefault="00725844" w:rsidP="00E617DC">
      <w:pPr>
        <w:spacing w:after="0" w:line="240" w:lineRule="auto"/>
        <w:rPr>
          <w:rFonts w:ascii="Arial" w:eastAsia="Times New Roman" w:hAnsi="Arial" w:cs="Arial"/>
        </w:rPr>
      </w:pP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The seam is good for under cloth, also used on fine</w:t>
      </w:r>
      <w:r w:rsidR="00725844">
        <w:rPr>
          <w:rFonts w:ascii="Arial" w:eastAsia="Times New Roman" w:hAnsi="Arial" w:cs="Arial"/>
        </w:rPr>
        <w:t xml:space="preserve"> </w:t>
      </w:r>
      <w:r w:rsidRPr="00946E3F">
        <w:rPr>
          <w:rFonts w:ascii="Arial" w:eastAsia="Times New Roman" w:hAnsi="Arial" w:cs="Arial"/>
        </w:rPr>
        <w:t>blouses, children wear.</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w:t>
      </w:r>
    </w:p>
    <w:p w:rsidR="00E617DC" w:rsidRPr="00946E3F" w:rsidRDefault="00E617DC" w:rsidP="00E617DC">
      <w:pPr>
        <w:spacing w:after="0" w:line="240" w:lineRule="auto"/>
        <w:rPr>
          <w:rFonts w:ascii="Arial" w:eastAsia="Times New Roman" w:hAnsi="Arial" w:cs="Arial"/>
        </w:rPr>
      </w:pPr>
      <w:r w:rsidRPr="00946E3F">
        <w:rPr>
          <w:rFonts w:ascii="Arial" w:eastAsia="Times New Roman" w:hAnsi="Arial" w:cs="Arial"/>
        </w:rPr>
        <w:t>The seam can be made on dresses, blouses and overalls</w:t>
      </w:r>
      <w:r w:rsidR="00725844">
        <w:rPr>
          <w:rFonts w:ascii="Arial" w:eastAsia="Times New Roman" w:hAnsi="Arial" w:cs="Arial"/>
        </w:rPr>
        <w:t xml:space="preserve"> </w:t>
      </w:r>
      <w:r w:rsidRPr="00946E3F">
        <w:rPr>
          <w:rFonts w:ascii="Arial" w:eastAsia="Times New Roman" w:hAnsi="Arial" w:cs="Arial"/>
        </w:rPr>
        <w:t>requiring frequent washing</w:t>
      </w:r>
    </w:p>
    <w:p w:rsidR="00E617DC" w:rsidRPr="00E617DC" w:rsidRDefault="00E617DC" w:rsidP="00E617DC">
      <w:pPr>
        <w:spacing w:after="0" w:line="240" w:lineRule="auto"/>
        <w:rPr>
          <w:rFonts w:ascii="Arial" w:eastAsia="Times New Roman" w:hAnsi="Arial" w:cs="Arial"/>
          <w:sz w:val="24"/>
          <w:szCs w:val="24"/>
        </w:rPr>
      </w:pPr>
    </w:p>
    <w:p w:rsidR="00E617DC" w:rsidRPr="00E617DC" w:rsidRDefault="00E617DC" w:rsidP="004500D3">
      <w:pPr>
        <w:pStyle w:val="NoSpacing"/>
        <w:rPr>
          <w:sz w:val="24"/>
          <w:szCs w:val="24"/>
        </w:rPr>
      </w:pPr>
    </w:p>
    <w:p w:rsidR="00725844" w:rsidRPr="00E617DC" w:rsidRDefault="00725844" w:rsidP="00725844">
      <w:pPr>
        <w:pStyle w:val="NoSpacing"/>
        <w:tabs>
          <w:tab w:val="left" w:pos="1740"/>
        </w:tabs>
        <w:rPr>
          <w:sz w:val="24"/>
          <w:szCs w:val="24"/>
        </w:rPr>
      </w:pPr>
      <w:r w:rsidRPr="00E617DC">
        <w:rPr>
          <w:sz w:val="24"/>
          <w:szCs w:val="24"/>
        </w:rPr>
        <w:t>STRATEGIES AND ACTIVITIES</w:t>
      </w:r>
    </w:p>
    <w:p w:rsidR="00725844" w:rsidRPr="00E617DC" w:rsidRDefault="00725844" w:rsidP="00725844">
      <w:pPr>
        <w:pStyle w:val="NoSpacing"/>
        <w:rPr>
          <w:sz w:val="24"/>
          <w:szCs w:val="24"/>
        </w:rPr>
      </w:pPr>
      <w:r w:rsidRPr="00E617DC">
        <w:rPr>
          <w:sz w:val="24"/>
          <w:szCs w:val="24"/>
        </w:rPr>
        <w:t>STEP I; The Teacher revises the previous week lesson.</w:t>
      </w:r>
    </w:p>
    <w:p w:rsidR="00725844" w:rsidRPr="00E617DC" w:rsidRDefault="00725844" w:rsidP="00725844">
      <w:pPr>
        <w:pStyle w:val="NoSpacing"/>
        <w:rPr>
          <w:sz w:val="24"/>
          <w:szCs w:val="24"/>
        </w:rPr>
      </w:pPr>
    </w:p>
    <w:p w:rsidR="00725844" w:rsidRPr="00E617DC" w:rsidRDefault="00725844" w:rsidP="00725844">
      <w:pPr>
        <w:rPr>
          <w:sz w:val="24"/>
          <w:szCs w:val="24"/>
        </w:rPr>
      </w:pPr>
      <w:r w:rsidRPr="00E617DC">
        <w:rPr>
          <w:sz w:val="24"/>
          <w:szCs w:val="24"/>
        </w:rPr>
        <w:t>STEPII: The Teacher introduces the new topic.</w:t>
      </w:r>
    </w:p>
    <w:p w:rsidR="00725844" w:rsidRPr="00E617DC" w:rsidRDefault="00725844" w:rsidP="00725844">
      <w:pPr>
        <w:rPr>
          <w:sz w:val="24"/>
          <w:szCs w:val="24"/>
        </w:rPr>
      </w:pPr>
      <w:r w:rsidRPr="00E617DC">
        <w:rPr>
          <w:sz w:val="24"/>
          <w:szCs w:val="24"/>
        </w:rPr>
        <w:t>STEP III: The Teacher explains the note in details.</w:t>
      </w:r>
    </w:p>
    <w:p w:rsidR="00725844" w:rsidRPr="00E617DC" w:rsidRDefault="00725844" w:rsidP="00725844">
      <w:pPr>
        <w:rPr>
          <w:sz w:val="24"/>
          <w:szCs w:val="24"/>
        </w:rPr>
      </w:pPr>
      <w:r w:rsidRPr="00E617DC">
        <w:rPr>
          <w:sz w:val="24"/>
          <w:szCs w:val="24"/>
        </w:rPr>
        <w:t xml:space="preserve">STEPIV: The Teacher gives room for pupils to ask questions. </w:t>
      </w:r>
    </w:p>
    <w:p w:rsidR="00725844" w:rsidRPr="00E617DC" w:rsidRDefault="00725844" w:rsidP="00725844">
      <w:pPr>
        <w:rPr>
          <w:sz w:val="24"/>
          <w:szCs w:val="24"/>
        </w:rPr>
      </w:pPr>
      <w:r w:rsidRPr="00E617DC">
        <w:rPr>
          <w:sz w:val="24"/>
          <w:szCs w:val="24"/>
        </w:rPr>
        <w:t>STEPV: The Teacher evaluates the pupils.</w:t>
      </w:r>
    </w:p>
    <w:p w:rsidR="00725844" w:rsidRDefault="00725844" w:rsidP="00725844">
      <w:pPr>
        <w:rPr>
          <w:sz w:val="24"/>
          <w:szCs w:val="24"/>
        </w:rPr>
      </w:pPr>
      <w:r w:rsidRPr="00E617DC">
        <w:rPr>
          <w:sz w:val="24"/>
          <w:szCs w:val="24"/>
        </w:rPr>
        <w:t>ASSESSMENT AND EVALUATION</w:t>
      </w:r>
    </w:p>
    <w:p w:rsidR="00725844" w:rsidRDefault="00725844" w:rsidP="00725844">
      <w:pPr>
        <w:pStyle w:val="NoSpacing"/>
        <w:tabs>
          <w:tab w:val="left" w:pos="1140"/>
        </w:tabs>
        <w:ind w:firstLine="720"/>
        <w:rPr>
          <w:sz w:val="24"/>
          <w:szCs w:val="24"/>
        </w:rPr>
      </w:pPr>
      <w:r>
        <w:rPr>
          <w:sz w:val="24"/>
          <w:szCs w:val="24"/>
        </w:rPr>
        <w:t>1. Define run and fell seam</w:t>
      </w:r>
    </w:p>
    <w:p w:rsidR="00725844" w:rsidRDefault="00725844" w:rsidP="00725844">
      <w:pPr>
        <w:pStyle w:val="NoSpacing"/>
        <w:tabs>
          <w:tab w:val="left" w:pos="1140"/>
        </w:tabs>
        <w:ind w:firstLine="720"/>
        <w:rPr>
          <w:sz w:val="24"/>
          <w:szCs w:val="24"/>
        </w:rPr>
      </w:pPr>
    </w:p>
    <w:p w:rsidR="00725844" w:rsidRDefault="00725844" w:rsidP="00725844">
      <w:pPr>
        <w:pStyle w:val="NoSpacing"/>
        <w:tabs>
          <w:tab w:val="left" w:pos="1140"/>
        </w:tabs>
        <w:ind w:firstLine="720"/>
        <w:rPr>
          <w:sz w:val="24"/>
          <w:szCs w:val="24"/>
        </w:rPr>
      </w:pPr>
      <w:r>
        <w:rPr>
          <w:sz w:val="24"/>
          <w:szCs w:val="24"/>
        </w:rPr>
        <w:t>2. List the method of making run and fell seam</w:t>
      </w:r>
    </w:p>
    <w:p w:rsidR="00725844" w:rsidRDefault="00725844" w:rsidP="00725844">
      <w:pPr>
        <w:pStyle w:val="NoSpacing"/>
        <w:tabs>
          <w:tab w:val="left" w:pos="1140"/>
        </w:tabs>
        <w:ind w:firstLine="720"/>
        <w:rPr>
          <w:sz w:val="24"/>
          <w:szCs w:val="24"/>
        </w:rPr>
      </w:pPr>
    </w:p>
    <w:p w:rsidR="00725844" w:rsidRDefault="00725844" w:rsidP="00725844">
      <w:pPr>
        <w:pStyle w:val="NoSpacing"/>
        <w:tabs>
          <w:tab w:val="left" w:pos="1140"/>
        </w:tabs>
        <w:ind w:firstLine="720"/>
        <w:rPr>
          <w:sz w:val="24"/>
          <w:szCs w:val="24"/>
        </w:rPr>
      </w:pPr>
      <w:r>
        <w:rPr>
          <w:sz w:val="24"/>
          <w:szCs w:val="24"/>
        </w:rPr>
        <w:t>3. Define French seam</w:t>
      </w:r>
    </w:p>
    <w:p w:rsidR="00725844" w:rsidRDefault="00725844" w:rsidP="00725844">
      <w:pPr>
        <w:pStyle w:val="NoSpacing"/>
        <w:tabs>
          <w:tab w:val="left" w:pos="1140"/>
        </w:tabs>
        <w:ind w:firstLine="720"/>
        <w:rPr>
          <w:sz w:val="24"/>
          <w:szCs w:val="24"/>
        </w:rPr>
      </w:pPr>
    </w:p>
    <w:p w:rsidR="00725844" w:rsidRPr="00E617DC" w:rsidRDefault="00725844" w:rsidP="00725844">
      <w:pPr>
        <w:pStyle w:val="NoSpacing"/>
        <w:tabs>
          <w:tab w:val="left" w:pos="1140"/>
        </w:tabs>
        <w:ind w:firstLine="720"/>
        <w:rPr>
          <w:sz w:val="24"/>
          <w:szCs w:val="24"/>
        </w:rPr>
      </w:pPr>
      <w:r>
        <w:rPr>
          <w:sz w:val="24"/>
          <w:szCs w:val="24"/>
        </w:rPr>
        <w:t>4. List the method of French seam</w:t>
      </w:r>
    </w:p>
    <w:p w:rsidR="00725844" w:rsidRDefault="00725844" w:rsidP="00725844">
      <w:pPr>
        <w:tabs>
          <w:tab w:val="left" w:pos="720"/>
          <w:tab w:val="left" w:pos="1140"/>
        </w:tabs>
        <w:rPr>
          <w:sz w:val="24"/>
          <w:szCs w:val="24"/>
        </w:rPr>
      </w:pPr>
      <w:r w:rsidRPr="00E617DC">
        <w:rPr>
          <w:sz w:val="24"/>
          <w:szCs w:val="24"/>
        </w:rPr>
        <w:tab/>
      </w:r>
      <w:r>
        <w:rPr>
          <w:sz w:val="24"/>
          <w:szCs w:val="24"/>
        </w:rPr>
        <w:tab/>
      </w:r>
    </w:p>
    <w:p w:rsidR="00725844" w:rsidRPr="00E617DC" w:rsidRDefault="00725844" w:rsidP="00725844">
      <w:pPr>
        <w:tabs>
          <w:tab w:val="left" w:pos="720"/>
          <w:tab w:val="left" w:pos="1140"/>
        </w:tabs>
        <w:rPr>
          <w:sz w:val="24"/>
          <w:szCs w:val="24"/>
        </w:rPr>
      </w:pPr>
      <w:r w:rsidRPr="00E617DC">
        <w:rPr>
          <w:sz w:val="24"/>
          <w:szCs w:val="24"/>
        </w:rPr>
        <w:t>WRAP-UP (CONCLUSION)</w:t>
      </w:r>
    </w:p>
    <w:p w:rsidR="00725844" w:rsidRPr="00E617DC" w:rsidRDefault="00725844" w:rsidP="00725844">
      <w:pPr>
        <w:rPr>
          <w:sz w:val="24"/>
          <w:szCs w:val="24"/>
        </w:rPr>
      </w:pPr>
      <w:r w:rsidRPr="00E617DC">
        <w:rPr>
          <w:sz w:val="24"/>
          <w:szCs w:val="24"/>
        </w:rPr>
        <w:lastRenderedPageBreak/>
        <w:t>Teacher goes over the topic once again to enhance better understanding.</w:t>
      </w:r>
    </w:p>
    <w:p w:rsidR="00725844" w:rsidRDefault="00725844" w:rsidP="00725844">
      <w:pPr>
        <w:spacing w:after="0" w:line="240" w:lineRule="auto"/>
        <w:rPr>
          <w:sz w:val="24"/>
          <w:szCs w:val="24"/>
        </w:rPr>
      </w:pPr>
      <w:r w:rsidRPr="00E617DC">
        <w:rPr>
          <w:sz w:val="24"/>
          <w:szCs w:val="24"/>
        </w:rPr>
        <w:t>ASSIGNMENT</w:t>
      </w:r>
    </w:p>
    <w:p w:rsidR="00725844" w:rsidRDefault="00725844" w:rsidP="00725844">
      <w:pPr>
        <w:spacing w:after="0" w:line="240" w:lineRule="auto"/>
        <w:rPr>
          <w:rFonts w:ascii="Arial" w:eastAsia="Times New Roman" w:hAnsi="Arial" w:cs="Arial"/>
        </w:rPr>
      </w:pPr>
    </w:p>
    <w:p w:rsidR="00A01DB4" w:rsidRPr="00E617DC" w:rsidRDefault="00725844" w:rsidP="00A01DB4">
      <w:pPr>
        <w:pStyle w:val="NoSpacing"/>
        <w:rPr>
          <w:sz w:val="24"/>
          <w:szCs w:val="24"/>
        </w:rPr>
      </w:pPr>
      <w:r>
        <w:rPr>
          <w:sz w:val="24"/>
          <w:szCs w:val="24"/>
        </w:rPr>
        <w:t>Mention three uses of seam.</w:t>
      </w: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r w:rsidRPr="00E617DC">
        <w:rPr>
          <w:sz w:val="24"/>
          <w:szCs w:val="24"/>
        </w:rPr>
        <w:t>STRATEGIES AND ACTIVITIES</w:t>
      </w:r>
    </w:p>
    <w:p w:rsidR="00A01DB4" w:rsidRPr="00E617DC" w:rsidRDefault="00A01DB4" w:rsidP="00A01DB4">
      <w:pPr>
        <w:pStyle w:val="NoSpacing"/>
        <w:rPr>
          <w:sz w:val="24"/>
          <w:szCs w:val="24"/>
        </w:rPr>
      </w:pPr>
    </w:p>
    <w:p w:rsidR="00A01DB4" w:rsidRPr="00E617DC" w:rsidRDefault="00A01DB4" w:rsidP="00A01DB4">
      <w:pPr>
        <w:pStyle w:val="NoSpacing"/>
        <w:rPr>
          <w:sz w:val="24"/>
          <w:szCs w:val="24"/>
        </w:rPr>
      </w:pPr>
      <w:r w:rsidRPr="00E617DC">
        <w:rPr>
          <w:sz w:val="24"/>
          <w:szCs w:val="24"/>
        </w:rPr>
        <w:t>The Teacher revises the previous week lesson.</w:t>
      </w:r>
    </w:p>
    <w:p w:rsidR="00A01DB4" w:rsidRPr="00E617DC" w:rsidRDefault="00A01DB4" w:rsidP="00A01DB4">
      <w:pPr>
        <w:pStyle w:val="NoSpacing"/>
        <w:rPr>
          <w:sz w:val="24"/>
          <w:szCs w:val="24"/>
        </w:rPr>
      </w:pPr>
    </w:p>
    <w:p w:rsidR="00A01DB4" w:rsidRPr="00E617DC" w:rsidRDefault="00A01DB4" w:rsidP="00A01DB4">
      <w:pPr>
        <w:rPr>
          <w:sz w:val="24"/>
          <w:szCs w:val="24"/>
        </w:rPr>
      </w:pPr>
      <w:r w:rsidRPr="00E617DC">
        <w:rPr>
          <w:sz w:val="24"/>
          <w:szCs w:val="24"/>
        </w:rPr>
        <w:t>The Teacher introduces the new topic.</w:t>
      </w:r>
    </w:p>
    <w:p w:rsidR="00A01DB4" w:rsidRPr="00E617DC" w:rsidRDefault="00A01DB4" w:rsidP="00A01DB4">
      <w:pPr>
        <w:rPr>
          <w:sz w:val="24"/>
          <w:szCs w:val="24"/>
        </w:rPr>
      </w:pPr>
      <w:r w:rsidRPr="00E617DC">
        <w:rPr>
          <w:sz w:val="24"/>
          <w:szCs w:val="24"/>
        </w:rPr>
        <w:t>The Teacher explains the note in details.</w:t>
      </w:r>
    </w:p>
    <w:p w:rsidR="00A01DB4" w:rsidRPr="00E617DC" w:rsidRDefault="00A01DB4" w:rsidP="00A01DB4">
      <w:pPr>
        <w:rPr>
          <w:sz w:val="24"/>
          <w:szCs w:val="24"/>
        </w:rPr>
      </w:pPr>
      <w:r w:rsidRPr="00E617DC">
        <w:rPr>
          <w:sz w:val="24"/>
          <w:szCs w:val="24"/>
        </w:rPr>
        <w:t xml:space="preserve">The Teacher gives room for pupils to ask questions. </w:t>
      </w:r>
    </w:p>
    <w:p w:rsidR="00A01DB4" w:rsidRPr="00E617DC" w:rsidRDefault="00A01DB4" w:rsidP="00A01DB4">
      <w:pPr>
        <w:rPr>
          <w:sz w:val="24"/>
          <w:szCs w:val="24"/>
        </w:rPr>
      </w:pPr>
      <w:r w:rsidRPr="00E617DC">
        <w:rPr>
          <w:sz w:val="24"/>
          <w:szCs w:val="24"/>
        </w:rPr>
        <w:t>The Teacher evaluates the pupils.</w:t>
      </w:r>
    </w:p>
    <w:p w:rsidR="00A01DB4" w:rsidRPr="00E617DC" w:rsidRDefault="00A01DB4" w:rsidP="00A01DB4">
      <w:pPr>
        <w:rPr>
          <w:sz w:val="24"/>
          <w:szCs w:val="24"/>
        </w:rPr>
      </w:pPr>
      <w:r w:rsidRPr="00E617DC">
        <w:rPr>
          <w:sz w:val="24"/>
          <w:szCs w:val="24"/>
        </w:rPr>
        <w:t>ASSESSMENT AND EVALUATION</w:t>
      </w:r>
    </w:p>
    <w:p w:rsidR="00A01DB4" w:rsidRPr="00E617DC" w:rsidRDefault="00A01DB4" w:rsidP="00A01DB4">
      <w:pPr>
        <w:rPr>
          <w:sz w:val="24"/>
          <w:szCs w:val="24"/>
        </w:rPr>
      </w:pPr>
      <w:proofErr w:type="gramStart"/>
      <w:r w:rsidRPr="00E617DC">
        <w:rPr>
          <w:sz w:val="24"/>
          <w:szCs w:val="24"/>
        </w:rPr>
        <w:t>1 .State the meaning of technology.</w:t>
      </w:r>
      <w:proofErr w:type="gramEnd"/>
    </w:p>
    <w:p w:rsidR="00A01DB4" w:rsidRPr="00E617DC" w:rsidRDefault="00A01DB4" w:rsidP="00A01DB4">
      <w:pPr>
        <w:rPr>
          <w:sz w:val="24"/>
          <w:szCs w:val="24"/>
        </w:rPr>
      </w:pPr>
      <w:r w:rsidRPr="00E617DC">
        <w:rPr>
          <w:sz w:val="24"/>
          <w:szCs w:val="24"/>
        </w:rPr>
        <w:t>2. List the importance of technology.</w:t>
      </w:r>
    </w:p>
    <w:p w:rsidR="00A01DB4" w:rsidRPr="00E617DC" w:rsidRDefault="00A01DB4" w:rsidP="00A01DB4">
      <w:pPr>
        <w:rPr>
          <w:sz w:val="24"/>
          <w:szCs w:val="24"/>
        </w:rPr>
      </w:pPr>
      <w:r w:rsidRPr="00E617DC">
        <w:rPr>
          <w:sz w:val="24"/>
          <w:szCs w:val="24"/>
        </w:rPr>
        <w:t>3. State the product of technology.</w:t>
      </w:r>
    </w:p>
    <w:p w:rsidR="00A01DB4" w:rsidRPr="00E617DC" w:rsidRDefault="00A01DB4" w:rsidP="00A01DB4">
      <w:pPr>
        <w:rPr>
          <w:sz w:val="24"/>
          <w:szCs w:val="24"/>
        </w:rPr>
      </w:pPr>
    </w:p>
    <w:p w:rsidR="00A01DB4" w:rsidRPr="00E617DC" w:rsidRDefault="00A01DB4" w:rsidP="00A01DB4">
      <w:pPr>
        <w:rPr>
          <w:sz w:val="24"/>
          <w:szCs w:val="24"/>
        </w:rPr>
      </w:pPr>
    </w:p>
    <w:p w:rsidR="00A01DB4" w:rsidRPr="00E617DC" w:rsidRDefault="00A01DB4" w:rsidP="00A01DB4">
      <w:pPr>
        <w:rPr>
          <w:sz w:val="24"/>
          <w:szCs w:val="24"/>
        </w:rPr>
      </w:pPr>
      <w:r w:rsidRPr="00E617DC">
        <w:rPr>
          <w:sz w:val="24"/>
          <w:szCs w:val="24"/>
        </w:rPr>
        <w:t>WRAP-</w:t>
      </w:r>
      <w:proofErr w:type="gramStart"/>
      <w:r w:rsidRPr="00E617DC">
        <w:rPr>
          <w:sz w:val="24"/>
          <w:szCs w:val="24"/>
        </w:rPr>
        <w:t>UP(</w:t>
      </w:r>
      <w:proofErr w:type="gramEnd"/>
      <w:r w:rsidRPr="00E617DC">
        <w:rPr>
          <w:sz w:val="24"/>
          <w:szCs w:val="24"/>
        </w:rPr>
        <w:t>CONCLUSION)</w:t>
      </w:r>
    </w:p>
    <w:p w:rsidR="00A01DB4" w:rsidRPr="00E617DC" w:rsidRDefault="00A01DB4" w:rsidP="00A01DB4">
      <w:pPr>
        <w:rPr>
          <w:sz w:val="24"/>
          <w:szCs w:val="24"/>
        </w:rPr>
      </w:pPr>
      <w:r w:rsidRPr="00E617DC">
        <w:rPr>
          <w:sz w:val="24"/>
          <w:szCs w:val="24"/>
        </w:rPr>
        <w:t>Teacher goes over the topic once again to enhance better understanding.</w:t>
      </w:r>
    </w:p>
    <w:p w:rsidR="00A01DB4" w:rsidRPr="00E617DC" w:rsidRDefault="00A01DB4" w:rsidP="00A01DB4">
      <w:pPr>
        <w:rPr>
          <w:sz w:val="24"/>
          <w:szCs w:val="24"/>
        </w:rPr>
      </w:pPr>
      <w:r w:rsidRPr="00E617DC">
        <w:rPr>
          <w:sz w:val="24"/>
          <w:szCs w:val="24"/>
        </w:rPr>
        <w:t>ASSIGNMENT</w:t>
      </w:r>
    </w:p>
    <w:p w:rsidR="00C1065B" w:rsidRPr="00E617DC" w:rsidRDefault="00C1065B" w:rsidP="007F570D">
      <w:pPr>
        <w:pStyle w:val="NoSpacing"/>
        <w:rPr>
          <w:sz w:val="24"/>
          <w:szCs w:val="24"/>
        </w:rPr>
      </w:pPr>
    </w:p>
    <w:p w:rsidR="007F570D" w:rsidRPr="00E617DC" w:rsidRDefault="007F570D" w:rsidP="007F570D">
      <w:pPr>
        <w:pStyle w:val="NoSpacing"/>
        <w:rPr>
          <w:sz w:val="24"/>
          <w:szCs w:val="24"/>
        </w:rPr>
      </w:pPr>
    </w:p>
    <w:p w:rsidR="007F570D" w:rsidRPr="00E617DC" w:rsidRDefault="007F570D" w:rsidP="007F570D">
      <w:pPr>
        <w:pStyle w:val="NoSpacing"/>
        <w:rPr>
          <w:sz w:val="24"/>
          <w:szCs w:val="24"/>
        </w:rPr>
      </w:pPr>
    </w:p>
    <w:p w:rsidR="007F570D" w:rsidRPr="00E617DC" w:rsidRDefault="007F570D" w:rsidP="007F570D">
      <w:pPr>
        <w:pStyle w:val="NoSpacing"/>
        <w:rPr>
          <w:sz w:val="24"/>
          <w:szCs w:val="24"/>
        </w:rPr>
      </w:pPr>
    </w:p>
    <w:p w:rsidR="007F570D" w:rsidRPr="00E617DC" w:rsidRDefault="007F570D">
      <w:pPr>
        <w:rPr>
          <w:sz w:val="24"/>
          <w:szCs w:val="24"/>
        </w:rPr>
      </w:pPr>
      <w:r w:rsidRPr="00E617DC">
        <w:rPr>
          <w:sz w:val="24"/>
          <w:szCs w:val="24"/>
        </w:rPr>
        <w:t xml:space="preserve">              </w:t>
      </w:r>
    </w:p>
    <w:p w:rsidR="007F570D" w:rsidRPr="00E617DC" w:rsidRDefault="007F570D">
      <w:pPr>
        <w:rPr>
          <w:sz w:val="24"/>
          <w:szCs w:val="24"/>
        </w:rPr>
      </w:pPr>
    </w:p>
    <w:p w:rsidR="007F570D" w:rsidRPr="00E617DC" w:rsidRDefault="007F570D">
      <w:pPr>
        <w:rPr>
          <w:sz w:val="24"/>
          <w:szCs w:val="24"/>
        </w:rPr>
      </w:pPr>
    </w:p>
    <w:p w:rsidR="007F570D" w:rsidRPr="00E617DC" w:rsidRDefault="007F570D">
      <w:pPr>
        <w:rPr>
          <w:sz w:val="24"/>
          <w:szCs w:val="24"/>
        </w:rPr>
      </w:pPr>
    </w:p>
    <w:sectPr w:rsidR="007F570D" w:rsidRPr="00E617DC" w:rsidSect="007948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9755B"/>
    <w:multiLevelType w:val="hybridMultilevel"/>
    <w:tmpl w:val="B356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D0208D"/>
    <w:multiLevelType w:val="hybridMultilevel"/>
    <w:tmpl w:val="7DF46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4C5D06"/>
    <w:multiLevelType w:val="hybridMultilevel"/>
    <w:tmpl w:val="B356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FD40E1"/>
    <w:multiLevelType w:val="hybridMultilevel"/>
    <w:tmpl w:val="B356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F179EB"/>
    <w:multiLevelType w:val="hybridMultilevel"/>
    <w:tmpl w:val="B356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301231"/>
    <w:multiLevelType w:val="hybridMultilevel"/>
    <w:tmpl w:val="407AE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570D"/>
    <w:rsid w:val="0000065D"/>
    <w:rsid w:val="00022E04"/>
    <w:rsid w:val="000B3065"/>
    <w:rsid w:val="00104BBD"/>
    <w:rsid w:val="001B240C"/>
    <w:rsid w:val="001C0ED9"/>
    <w:rsid w:val="0024506B"/>
    <w:rsid w:val="00262059"/>
    <w:rsid w:val="003F024D"/>
    <w:rsid w:val="003F25FC"/>
    <w:rsid w:val="00403412"/>
    <w:rsid w:val="0042451E"/>
    <w:rsid w:val="00432E38"/>
    <w:rsid w:val="004500D3"/>
    <w:rsid w:val="004D554E"/>
    <w:rsid w:val="00524806"/>
    <w:rsid w:val="00567222"/>
    <w:rsid w:val="005F5D71"/>
    <w:rsid w:val="006E7A3D"/>
    <w:rsid w:val="00725844"/>
    <w:rsid w:val="00794837"/>
    <w:rsid w:val="007B0D47"/>
    <w:rsid w:val="007F570D"/>
    <w:rsid w:val="00872FC7"/>
    <w:rsid w:val="008D3B71"/>
    <w:rsid w:val="008D71D0"/>
    <w:rsid w:val="00946E3F"/>
    <w:rsid w:val="009F2896"/>
    <w:rsid w:val="00A01DB4"/>
    <w:rsid w:val="00A3624C"/>
    <w:rsid w:val="00A85C1B"/>
    <w:rsid w:val="00B151A4"/>
    <w:rsid w:val="00B52861"/>
    <w:rsid w:val="00C1065B"/>
    <w:rsid w:val="00C24C97"/>
    <w:rsid w:val="00C8220A"/>
    <w:rsid w:val="00D261E7"/>
    <w:rsid w:val="00D87C90"/>
    <w:rsid w:val="00DA3183"/>
    <w:rsid w:val="00DF2E88"/>
    <w:rsid w:val="00E12941"/>
    <w:rsid w:val="00E303C6"/>
    <w:rsid w:val="00E52096"/>
    <w:rsid w:val="00E617DC"/>
    <w:rsid w:val="00E741C7"/>
    <w:rsid w:val="00F81A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837"/>
  </w:style>
  <w:style w:type="paragraph" w:styleId="Heading1">
    <w:name w:val="heading 1"/>
    <w:basedOn w:val="Normal"/>
    <w:next w:val="Normal"/>
    <w:link w:val="Heading1Char"/>
    <w:uiPriority w:val="9"/>
    <w:qFormat/>
    <w:rsid w:val="002620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32E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570D"/>
    <w:pPr>
      <w:spacing w:after="0" w:line="240" w:lineRule="auto"/>
    </w:pPr>
  </w:style>
  <w:style w:type="character" w:customStyle="1" w:styleId="Heading2Char">
    <w:name w:val="Heading 2 Char"/>
    <w:basedOn w:val="DefaultParagraphFont"/>
    <w:link w:val="Heading2"/>
    <w:uiPriority w:val="9"/>
    <w:rsid w:val="00432E38"/>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26205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62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059"/>
    <w:rPr>
      <w:rFonts w:ascii="Tahoma" w:hAnsi="Tahoma" w:cs="Tahoma"/>
      <w:sz w:val="16"/>
      <w:szCs w:val="16"/>
    </w:rPr>
  </w:style>
  <w:style w:type="character" w:customStyle="1" w:styleId="an-text">
    <w:name w:val="an-text"/>
    <w:basedOn w:val="DefaultParagraphFont"/>
    <w:rsid w:val="00262059"/>
  </w:style>
  <w:style w:type="paragraph" w:styleId="ListParagraph">
    <w:name w:val="List Paragraph"/>
    <w:basedOn w:val="Normal"/>
    <w:uiPriority w:val="34"/>
    <w:qFormat/>
    <w:rsid w:val="00E617DC"/>
    <w:pPr>
      <w:ind w:left="720"/>
      <w:contextualSpacing/>
    </w:pPr>
  </w:style>
  <w:style w:type="character" w:styleId="Hyperlink">
    <w:name w:val="Hyperlink"/>
    <w:basedOn w:val="DefaultParagraphFont"/>
    <w:uiPriority w:val="99"/>
    <w:semiHidden/>
    <w:unhideWhenUsed/>
    <w:rsid w:val="00B151A4"/>
    <w:rPr>
      <w:color w:val="0000FF"/>
      <w:u w:val="single"/>
    </w:rPr>
  </w:style>
  <w:style w:type="paragraph" w:styleId="NormalWeb">
    <w:name w:val="Normal (Web)"/>
    <w:basedOn w:val="Normal"/>
    <w:uiPriority w:val="99"/>
    <w:semiHidden/>
    <w:unhideWhenUsed/>
    <w:rsid w:val="00B151A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151A4"/>
    <w:rPr>
      <w:b/>
      <w:bCs/>
    </w:rPr>
  </w:style>
</w:styles>
</file>

<file path=word/webSettings.xml><?xml version="1.0" encoding="utf-8"?>
<w:webSettings xmlns:r="http://schemas.openxmlformats.org/officeDocument/2006/relationships" xmlns:w="http://schemas.openxmlformats.org/wordprocessingml/2006/main">
  <w:divs>
    <w:div w:id="296300506">
      <w:bodyDiv w:val="1"/>
      <w:marLeft w:val="0"/>
      <w:marRight w:val="0"/>
      <w:marTop w:val="0"/>
      <w:marBottom w:val="0"/>
      <w:divBdr>
        <w:top w:val="none" w:sz="0" w:space="0" w:color="auto"/>
        <w:left w:val="none" w:sz="0" w:space="0" w:color="auto"/>
        <w:bottom w:val="none" w:sz="0" w:space="0" w:color="auto"/>
        <w:right w:val="none" w:sz="0" w:space="0" w:color="auto"/>
      </w:divBdr>
      <w:divsChild>
        <w:div w:id="1102265222">
          <w:marLeft w:val="0"/>
          <w:marRight w:val="0"/>
          <w:marTop w:val="0"/>
          <w:marBottom w:val="0"/>
          <w:divBdr>
            <w:top w:val="none" w:sz="0" w:space="0" w:color="auto"/>
            <w:left w:val="none" w:sz="0" w:space="0" w:color="auto"/>
            <w:bottom w:val="none" w:sz="0" w:space="0" w:color="auto"/>
            <w:right w:val="none" w:sz="0" w:space="0" w:color="auto"/>
          </w:divBdr>
        </w:div>
      </w:divsChild>
    </w:div>
    <w:div w:id="525751528">
      <w:bodyDiv w:val="1"/>
      <w:marLeft w:val="0"/>
      <w:marRight w:val="0"/>
      <w:marTop w:val="0"/>
      <w:marBottom w:val="0"/>
      <w:divBdr>
        <w:top w:val="none" w:sz="0" w:space="0" w:color="auto"/>
        <w:left w:val="none" w:sz="0" w:space="0" w:color="auto"/>
        <w:bottom w:val="none" w:sz="0" w:space="0" w:color="auto"/>
        <w:right w:val="none" w:sz="0" w:space="0" w:color="auto"/>
      </w:divBdr>
    </w:div>
    <w:div w:id="617296723">
      <w:bodyDiv w:val="1"/>
      <w:marLeft w:val="0"/>
      <w:marRight w:val="0"/>
      <w:marTop w:val="0"/>
      <w:marBottom w:val="0"/>
      <w:divBdr>
        <w:top w:val="none" w:sz="0" w:space="0" w:color="auto"/>
        <w:left w:val="none" w:sz="0" w:space="0" w:color="auto"/>
        <w:bottom w:val="none" w:sz="0" w:space="0" w:color="auto"/>
        <w:right w:val="none" w:sz="0" w:space="0" w:color="auto"/>
      </w:divBdr>
      <w:divsChild>
        <w:div w:id="2110470689">
          <w:marLeft w:val="0"/>
          <w:marRight w:val="0"/>
          <w:marTop w:val="0"/>
          <w:marBottom w:val="0"/>
          <w:divBdr>
            <w:top w:val="none" w:sz="0" w:space="0" w:color="auto"/>
            <w:left w:val="none" w:sz="0" w:space="0" w:color="auto"/>
            <w:bottom w:val="none" w:sz="0" w:space="0" w:color="auto"/>
            <w:right w:val="none" w:sz="0" w:space="0" w:color="auto"/>
          </w:divBdr>
          <w:divsChild>
            <w:div w:id="750738166">
              <w:marLeft w:val="0"/>
              <w:marRight w:val="0"/>
              <w:marTop w:val="0"/>
              <w:marBottom w:val="0"/>
              <w:divBdr>
                <w:top w:val="none" w:sz="0" w:space="0" w:color="auto"/>
                <w:left w:val="none" w:sz="0" w:space="0" w:color="auto"/>
                <w:bottom w:val="none" w:sz="0" w:space="0" w:color="auto"/>
                <w:right w:val="none" w:sz="0" w:space="0" w:color="auto"/>
              </w:divBdr>
              <w:divsChild>
                <w:div w:id="1450079718">
                  <w:marLeft w:val="0"/>
                  <w:marRight w:val="0"/>
                  <w:marTop w:val="0"/>
                  <w:marBottom w:val="0"/>
                  <w:divBdr>
                    <w:top w:val="none" w:sz="0" w:space="0" w:color="auto"/>
                    <w:left w:val="none" w:sz="0" w:space="0" w:color="auto"/>
                    <w:bottom w:val="none" w:sz="0" w:space="0" w:color="auto"/>
                    <w:right w:val="none" w:sz="0" w:space="0" w:color="auto"/>
                  </w:divBdr>
                </w:div>
              </w:divsChild>
            </w:div>
            <w:div w:id="849442383">
              <w:marLeft w:val="0"/>
              <w:marRight w:val="0"/>
              <w:marTop w:val="0"/>
              <w:marBottom w:val="0"/>
              <w:divBdr>
                <w:top w:val="none" w:sz="0" w:space="0" w:color="auto"/>
                <w:left w:val="none" w:sz="0" w:space="0" w:color="auto"/>
                <w:bottom w:val="none" w:sz="0" w:space="0" w:color="auto"/>
                <w:right w:val="none" w:sz="0" w:space="0" w:color="auto"/>
              </w:divBdr>
            </w:div>
            <w:div w:id="17827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1811">
      <w:bodyDiv w:val="1"/>
      <w:marLeft w:val="0"/>
      <w:marRight w:val="0"/>
      <w:marTop w:val="0"/>
      <w:marBottom w:val="0"/>
      <w:divBdr>
        <w:top w:val="none" w:sz="0" w:space="0" w:color="auto"/>
        <w:left w:val="none" w:sz="0" w:space="0" w:color="auto"/>
        <w:bottom w:val="none" w:sz="0" w:space="0" w:color="auto"/>
        <w:right w:val="none" w:sz="0" w:space="0" w:color="auto"/>
      </w:divBdr>
      <w:divsChild>
        <w:div w:id="2141068810">
          <w:marLeft w:val="0"/>
          <w:marRight w:val="0"/>
          <w:marTop w:val="0"/>
          <w:marBottom w:val="0"/>
          <w:divBdr>
            <w:top w:val="none" w:sz="0" w:space="0" w:color="auto"/>
            <w:left w:val="none" w:sz="0" w:space="0" w:color="auto"/>
            <w:bottom w:val="none" w:sz="0" w:space="0" w:color="auto"/>
            <w:right w:val="none" w:sz="0" w:space="0" w:color="auto"/>
          </w:divBdr>
        </w:div>
        <w:div w:id="1804811715">
          <w:marLeft w:val="0"/>
          <w:marRight w:val="0"/>
          <w:marTop w:val="0"/>
          <w:marBottom w:val="0"/>
          <w:divBdr>
            <w:top w:val="none" w:sz="0" w:space="0" w:color="auto"/>
            <w:left w:val="none" w:sz="0" w:space="0" w:color="auto"/>
            <w:bottom w:val="none" w:sz="0" w:space="0" w:color="auto"/>
            <w:right w:val="none" w:sz="0" w:space="0" w:color="auto"/>
          </w:divBdr>
        </w:div>
        <w:div w:id="1888181996">
          <w:marLeft w:val="0"/>
          <w:marRight w:val="0"/>
          <w:marTop w:val="0"/>
          <w:marBottom w:val="0"/>
          <w:divBdr>
            <w:top w:val="none" w:sz="0" w:space="0" w:color="auto"/>
            <w:left w:val="none" w:sz="0" w:space="0" w:color="auto"/>
            <w:bottom w:val="none" w:sz="0" w:space="0" w:color="auto"/>
            <w:right w:val="none" w:sz="0" w:space="0" w:color="auto"/>
          </w:divBdr>
        </w:div>
        <w:div w:id="923682328">
          <w:marLeft w:val="0"/>
          <w:marRight w:val="0"/>
          <w:marTop w:val="0"/>
          <w:marBottom w:val="0"/>
          <w:divBdr>
            <w:top w:val="none" w:sz="0" w:space="0" w:color="auto"/>
            <w:left w:val="none" w:sz="0" w:space="0" w:color="auto"/>
            <w:bottom w:val="none" w:sz="0" w:space="0" w:color="auto"/>
            <w:right w:val="none" w:sz="0" w:space="0" w:color="auto"/>
          </w:divBdr>
        </w:div>
        <w:div w:id="869688259">
          <w:marLeft w:val="0"/>
          <w:marRight w:val="0"/>
          <w:marTop w:val="0"/>
          <w:marBottom w:val="0"/>
          <w:divBdr>
            <w:top w:val="none" w:sz="0" w:space="0" w:color="auto"/>
            <w:left w:val="none" w:sz="0" w:space="0" w:color="auto"/>
            <w:bottom w:val="none" w:sz="0" w:space="0" w:color="auto"/>
            <w:right w:val="none" w:sz="0" w:space="0" w:color="auto"/>
          </w:divBdr>
        </w:div>
        <w:div w:id="1241214807">
          <w:marLeft w:val="0"/>
          <w:marRight w:val="0"/>
          <w:marTop w:val="0"/>
          <w:marBottom w:val="0"/>
          <w:divBdr>
            <w:top w:val="none" w:sz="0" w:space="0" w:color="auto"/>
            <w:left w:val="none" w:sz="0" w:space="0" w:color="auto"/>
            <w:bottom w:val="none" w:sz="0" w:space="0" w:color="auto"/>
            <w:right w:val="none" w:sz="0" w:space="0" w:color="auto"/>
          </w:divBdr>
        </w:div>
        <w:div w:id="191698498">
          <w:marLeft w:val="0"/>
          <w:marRight w:val="0"/>
          <w:marTop w:val="0"/>
          <w:marBottom w:val="0"/>
          <w:divBdr>
            <w:top w:val="none" w:sz="0" w:space="0" w:color="auto"/>
            <w:left w:val="none" w:sz="0" w:space="0" w:color="auto"/>
            <w:bottom w:val="none" w:sz="0" w:space="0" w:color="auto"/>
            <w:right w:val="none" w:sz="0" w:space="0" w:color="auto"/>
          </w:divBdr>
        </w:div>
        <w:div w:id="1688170939">
          <w:marLeft w:val="0"/>
          <w:marRight w:val="0"/>
          <w:marTop w:val="0"/>
          <w:marBottom w:val="0"/>
          <w:divBdr>
            <w:top w:val="none" w:sz="0" w:space="0" w:color="auto"/>
            <w:left w:val="none" w:sz="0" w:space="0" w:color="auto"/>
            <w:bottom w:val="none" w:sz="0" w:space="0" w:color="auto"/>
            <w:right w:val="none" w:sz="0" w:space="0" w:color="auto"/>
          </w:divBdr>
        </w:div>
        <w:div w:id="1026101073">
          <w:marLeft w:val="0"/>
          <w:marRight w:val="0"/>
          <w:marTop w:val="0"/>
          <w:marBottom w:val="0"/>
          <w:divBdr>
            <w:top w:val="none" w:sz="0" w:space="0" w:color="auto"/>
            <w:left w:val="none" w:sz="0" w:space="0" w:color="auto"/>
            <w:bottom w:val="none" w:sz="0" w:space="0" w:color="auto"/>
            <w:right w:val="none" w:sz="0" w:space="0" w:color="auto"/>
          </w:divBdr>
        </w:div>
        <w:div w:id="843127468">
          <w:marLeft w:val="0"/>
          <w:marRight w:val="0"/>
          <w:marTop w:val="0"/>
          <w:marBottom w:val="0"/>
          <w:divBdr>
            <w:top w:val="none" w:sz="0" w:space="0" w:color="auto"/>
            <w:left w:val="none" w:sz="0" w:space="0" w:color="auto"/>
            <w:bottom w:val="none" w:sz="0" w:space="0" w:color="auto"/>
            <w:right w:val="none" w:sz="0" w:space="0" w:color="auto"/>
          </w:divBdr>
        </w:div>
        <w:div w:id="1520242838">
          <w:marLeft w:val="0"/>
          <w:marRight w:val="0"/>
          <w:marTop w:val="0"/>
          <w:marBottom w:val="0"/>
          <w:divBdr>
            <w:top w:val="none" w:sz="0" w:space="0" w:color="auto"/>
            <w:left w:val="none" w:sz="0" w:space="0" w:color="auto"/>
            <w:bottom w:val="none" w:sz="0" w:space="0" w:color="auto"/>
            <w:right w:val="none" w:sz="0" w:space="0" w:color="auto"/>
          </w:divBdr>
        </w:div>
      </w:divsChild>
    </w:div>
    <w:div w:id="1245720183">
      <w:bodyDiv w:val="1"/>
      <w:marLeft w:val="0"/>
      <w:marRight w:val="0"/>
      <w:marTop w:val="0"/>
      <w:marBottom w:val="0"/>
      <w:divBdr>
        <w:top w:val="none" w:sz="0" w:space="0" w:color="auto"/>
        <w:left w:val="none" w:sz="0" w:space="0" w:color="auto"/>
        <w:bottom w:val="none" w:sz="0" w:space="0" w:color="auto"/>
        <w:right w:val="none" w:sz="0" w:space="0" w:color="auto"/>
      </w:divBdr>
      <w:divsChild>
        <w:div w:id="1731344417">
          <w:marLeft w:val="0"/>
          <w:marRight w:val="0"/>
          <w:marTop w:val="0"/>
          <w:marBottom w:val="0"/>
          <w:divBdr>
            <w:top w:val="none" w:sz="0" w:space="0" w:color="auto"/>
            <w:left w:val="none" w:sz="0" w:space="0" w:color="auto"/>
            <w:bottom w:val="none" w:sz="0" w:space="0" w:color="auto"/>
            <w:right w:val="none" w:sz="0" w:space="0" w:color="auto"/>
          </w:divBdr>
          <w:divsChild>
            <w:div w:id="2033610559">
              <w:marLeft w:val="0"/>
              <w:marRight w:val="0"/>
              <w:marTop w:val="0"/>
              <w:marBottom w:val="0"/>
              <w:divBdr>
                <w:top w:val="none" w:sz="0" w:space="0" w:color="auto"/>
                <w:left w:val="none" w:sz="0" w:space="0" w:color="auto"/>
                <w:bottom w:val="none" w:sz="0" w:space="0" w:color="auto"/>
                <w:right w:val="none" w:sz="0" w:space="0" w:color="auto"/>
              </w:divBdr>
              <w:divsChild>
                <w:div w:id="1296957463">
                  <w:marLeft w:val="0"/>
                  <w:marRight w:val="0"/>
                  <w:marTop w:val="0"/>
                  <w:marBottom w:val="0"/>
                  <w:divBdr>
                    <w:top w:val="none" w:sz="0" w:space="0" w:color="auto"/>
                    <w:left w:val="none" w:sz="0" w:space="0" w:color="auto"/>
                    <w:bottom w:val="none" w:sz="0" w:space="0" w:color="auto"/>
                    <w:right w:val="none" w:sz="0" w:space="0" w:color="auto"/>
                  </w:divBdr>
                </w:div>
                <w:div w:id="50271253">
                  <w:marLeft w:val="0"/>
                  <w:marRight w:val="0"/>
                  <w:marTop w:val="0"/>
                  <w:marBottom w:val="0"/>
                  <w:divBdr>
                    <w:top w:val="none" w:sz="0" w:space="0" w:color="auto"/>
                    <w:left w:val="none" w:sz="0" w:space="0" w:color="auto"/>
                    <w:bottom w:val="none" w:sz="0" w:space="0" w:color="auto"/>
                    <w:right w:val="none" w:sz="0" w:space="0" w:color="auto"/>
                  </w:divBdr>
                </w:div>
                <w:div w:id="6255171">
                  <w:marLeft w:val="0"/>
                  <w:marRight w:val="0"/>
                  <w:marTop w:val="0"/>
                  <w:marBottom w:val="0"/>
                  <w:divBdr>
                    <w:top w:val="none" w:sz="0" w:space="0" w:color="auto"/>
                    <w:left w:val="none" w:sz="0" w:space="0" w:color="auto"/>
                    <w:bottom w:val="none" w:sz="0" w:space="0" w:color="auto"/>
                    <w:right w:val="none" w:sz="0" w:space="0" w:color="auto"/>
                  </w:divBdr>
                </w:div>
                <w:div w:id="758987803">
                  <w:marLeft w:val="0"/>
                  <w:marRight w:val="0"/>
                  <w:marTop w:val="0"/>
                  <w:marBottom w:val="0"/>
                  <w:divBdr>
                    <w:top w:val="none" w:sz="0" w:space="0" w:color="auto"/>
                    <w:left w:val="none" w:sz="0" w:space="0" w:color="auto"/>
                    <w:bottom w:val="none" w:sz="0" w:space="0" w:color="auto"/>
                    <w:right w:val="none" w:sz="0" w:space="0" w:color="auto"/>
                  </w:divBdr>
                </w:div>
                <w:div w:id="1809782081">
                  <w:marLeft w:val="0"/>
                  <w:marRight w:val="0"/>
                  <w:marTop w:val="0"/>
                  <w:marBottom w:val="0"/>
                  <w:divBdr>
                    <w:top w:val="none" w:sz="0" w:space="0" w:color="auto"/>
                    <w:left w:val="none" w:sz="0" w:space="0" w:color="auto"/>
                    <w:bottom w:val="none" w:sz="0" w:space="0" w:color="auto"/>
                    <w:right w:val="none" w:sz="0" w:space="0" w:color="auto"/>
                  </w:divBdr>
                </w:div>
                <w:div w:id="1639145054">
                  <w:marLeft w:val="0"/>
                  <w:marRight w:val="0"/>
                  <w:marTop w:val="0"/>
                  <w:marBottom w:val="0"/>
                  <w:divBdr>
                    <w:top w:val="none" w:sz="0" w:space="0" w:color="auto"/>
                    <w:left w:val="none" w:sz="0" w:space="0" w:color="auto"/>
                    <w:bottom w:val="none" w:sz="0" w:space="0" w:color="auto"/>
                    <w:right w:val="none" w:sz="0" w:space="0" w:color="auto"/>
                  </w:divBdr>
                </w:div>
                <w:div w:id="1486437952">
                  <w:marLeft w:val="0"/>
                  <w:marRight w:val="0"/>
                  <w:marTop w:val="0"/>
                  <w:marBottom w:val="0"/>
                  <w:divBdr>
                    <w:top w:val="none" w:sz="0" w:space="0" w:color="auto"/>
                    <w:left w:val="none" w:sz="0" w:space="0" w:color="auto"/>
                    <w:bottom w:val="none" w:sz="0" w:space="0" w:color="auto"/>
                    <w:right w:val="none" w:sz="0" w:space="0" w:color="auto"/>
                  </w:divBdr>
                </w:div>
                <w:div w:id="1224025528">
                  <w:marLeft w:val="0"/>
                  <w:marRight w:val="0"/>
                  <w:marTop w:val="0"/>
                  <w:marBottom w:val="0"/>
                  <w:divBdr>
                    <w:top w:val="none" w:sz="0" w:space="0" w:color="auto"/>
                    <w:left w:val="none" w:sz="0" w:space="0" w:color="auto"/>
                    <w:bottom w:val="none" w:sz="0" w:space="0" w:color="auto"/>
                    <w:right w:val="none" w:sz="0" w:space="0" w:color="auto"/>
                  </w:divBdr>
                </w:div>
                <w:div w:id="681977052">
                  <w:marLeft w:val="0"/>
                  <w:marRight w:val="0"/>
                  <w:marTop w:val="0"/>
                  <w:marBottom w:val="0"/>
                  <w:divBdr>
                    <w:top w:val="none" w:sz="0" w:space="0" w:color="auto"/>
                    <w:left w:val="none" w:sz="0" w:space="0" w:color="auto"/>
                    <w:bottom w:val="none" w:sz="0" w:space="0" w:color="auto"/>
                    <w:right w:val="none" w:sz="0" w:space="0" w:color="auto"/>
                  </w:divBdr>
                </w:div>
                <w:div w:id="200288246">
                  <w:marLeft w:val="0"/>
                  <w:marRight w:val="0"/>
                  <w:marTop w:val="0"/>
                  <w:marBottom w:val="0"/>
                  <w:divBdr>
                    <w:top w:val="none" w:sz="0" w:space="0" w:color="auto"/>
                    <w:left w:val="none" w:sz="0" w:space="0" w:color="auto"/>
                    <w:bottom w:val="none" w:sz="0" w:space="0" w:color="auto"/>
                    <w:right w:val="none" w:sz="0" w:space="0" w:color="auto"/>
                  </w:divBdr>
                </w:div>
                <w:div w:id="564685213">
                  <w:marLeft w:val="0"/>
                  <w:marRight w:val="0"/>
                  <w:marTop w:val="0"/>
                  <w:marBottom w:val="0"/>
                  <w:divBdr>
                    <w:top w:val="none" w:sz="0" w:space="0" w:color="auto"/>
                    <w:left w:val="none" w:sz="0" w:space="0" w:color="auto"/>
                    <w:bottom w:val="none" w:sz="0" w:space="0" w:color="auto"/>
                    <w:right w:val="none" w:sz="0" w:space="0" w:color="auto"/>
                  </w:divBdr>
                </w:div>
                <w:div w:id="1123815128">
                  <w:marLeft w:val="0"/>
                  <w:marRight w:val="0"/>
                  <w:marTop w:val="0"/>
                  <w:marBottom w:val="0"/>
                  <w:divBdr>
                    <w:top w:val="none" w:sz="0" w:space="0" w:color="auto"/>
                    <w:left w:val="none" w:sz="0" w:space="0" w:color="auto"/>
                    <w:bottom w:val="none" w:sz="0" w:space="0" w:color="auto"/>
                    <w:right w:val="none" w:sz="0" w:space="0" w:color="auto"/>
                  </w:divBdr>
                </w:div>
                <w:div w:id="78521671">
                  <w:marLeft w:val="0"/>
                  <w:marRight w:val="0"/>
                  <w:marTop w:val="0"/>
                  <w:marBottom w:val="0"/>
                  <w:divBdr>
                    <w:top w:val="none" w:sz="0" w:space="0" w:color="auto"/>
                    <w:left w:val="none" w:sz="0" w:space="0" w:color="auto"/>
                    <w:bottom w:val="none" w:sz="0" w:space="0" w:color="auto"/>
                    <w:right w:val="none" w:sz="0" w:space="0" w:color="auto"/>
                  </w:divBdr>
                </w:div>
                <w:div w:id="876158904">
                  <w:marLeft w:val="0"/>
                  <w:marRight w:val="0"/>
                  <w:marTop w:val="0"/>
                  <w:marBottom w:val="0"/>
                  <w:divBdr>
                    <w:top w:val="none" w:sz="0" w:space="0" w:color="auto"/>
                    <w:left w:val="none" w:sz="0" w:space="0" w:color="auto"/>
                    <w:bottom w:val="none" w:sz="0" w:space="0" w:color="auto"/>
                    <w:right w:val="none" w:sz="0" w:space="0" w:color="auto"/>
                  </w:divBdr>
                </w:div>
                <w:div w:id="1594166702">
                  <w:marLeft w:val="0"/>
                  <w:marRight w:val="0"/>
                  <w:marTop w:val="0"/>
                  <w:marBottom w:val="0"/>
                  <w:divBdr>
                    <w:top w:val="none" w:sz="0" w:space="0" w:color="auto"/>
                    <w:left w:val="none" w:sz="0" w:space="0" w:color="auto"/>
                    <w:bottom w:val="none" w:sz="0" w:space="0" w:color="auto"/>
                    <w:right w:val="none" w:sz="0" w:space="0" w:color="auto"/>
                  </w:divBdr>
                </w:div>
                <w:div w:id="1163740486">
                  <w:marLeft w:val="0"/>
                  <w:marRight w:val="0"/>
                  <w:marTop w:val="0"/>
                  <w:marBottom w:val="0"/>
                  <w:divBdr>
                    <w:top w:val="none" w:sz="0" w:space="0" w:color="auto"/>
                    <w:left w:val="none" w:sz="0" w:space="0" w:color="auto"/>
                    <w:bottom w:val="none" w:sz="0" w:space="0" w:color="auto"/>
                    <w:right w:val="none" w:sz="0" w:space="0" w:color="auto"/>
                  </w:divBdr>
                </w:div>
                <w:div w:id="815532736">
                  <w:marLeft w:val="0"/>
                  <w:marRight w:val="0"/>
                  <w:marTop w:val="0"/>
                  <w:marBottom w:val="0"/>
                  <w:divBdr>
                    <w:top w:val="none" w:sz="0" w:space="0" w:color="auto"/>
                    <w:left w:val="none" w:sz="0" w:space="0" w:color="auto"/>
                    <w:bottom w:val="none" w:sz="0" w:space="0" w:color="auto"/>
                    <w:right w:val="none" w:sz="0" w:space="0" w:color="auto"/>
                  </w:divBdr>
                </w:div>
                <w:div w:id="1728214422">
                  <w:marLeft w:val="0"/>
                  <w:marRight w:val="0"/>
                  <w:marTop w:val="0"/>
                  <w:marBottom w:val="0"/>
                  <w:divBdr>
                    <w:top w:val="none" w:sz="0" w:space="0" w:color="auto"/>
                    <w:left w:val="none" w:sz="0" w:space="0" w:color="auto"/>
                    <w:bottom w:val="none" w:sz="0" w:space="0" w:color="auto"/>
                    <w:right w:val="none" w:sz="0" w:space="0" w:color="auto"/>
                  </w:divBdr>
                </w:div>
                <w:div w:id="541291433">
                  <w:marLeft w:val="0"/>
                  <w:marRight w:val="0"/>
                  <w:marTop w:val="0"/>
                  <w:marBottom w:val="0"/>
                  <w:divBdr>
                    <w:top w:val="none" w:sz="0" w:space="0" w:color="auto"/>
                    <w:left w:val="none" w:sz="0" w:space="0" w:color="auto"/>
                    <w:bottom w:val="none" w:sz="0" w:space="0" w:color="auto"/>
                    <w:right w:val="none" w:sz="0" w:space="0" w:color="auto"/>
                  </w:divBdr>
                </w:div>
                <w:div w:id="1382554925">
                  <w:marLeft w:val="0"/>
                  <w:marRight w:val="0"/>
                  <w:marTop w:val="0"/>
                  <w:marBottom w:val="0"/>
                  <w:divBdr>
                    <w:top w:val="none" w:sz="0" w:space="0" w:color="auto"/>
                    <w:left w:val="none" w:sz="0" w:space="0" w:color="auto"/>
                    <w:bottom w:val="none" w:sz="0" w:space="0" w:color="auto"/>
                    <w:right w:val="none" w:sz="0" w:space="0" w:color="auto"/>
                  </w:divBdr>
                </w:div>
                <w:div w:id="1756390581">
                  <w:marLeft w:val="0"/>
                  <w:marRight w:val="0"/>
                  <w:marTop w:val="0"/>
                  <w:marBottom w:val="0"/>
                  <w:divBdr>
                    <w:top w:val="none" w:sz="0" w:space="0" w:color="auto"/>
                    <w:left w:val="none" w:sz="0" w:space="0" w:color="auto"/>
                    <w:bottom w:val="none" w:sz="0" w:space="0" w:color="auto"/>
                    <w:right w:val="none" w:sz="0" w:space="0" w:color="auto"/>
                  </w:divBdr>
                </w:div>
                <w:div w:id="485435542">
                  <w:marLeft w:val="0"/>
                  <w:marRight w:val="0"/>
                  <w:marTop w:val="0"/>
                  <w:marBottom w:val="0"/>
                  <w:divBdr>
                    <w:top w:val="none" w:sz="0" w:space="0" w:color="auto"/>
                    <w:left w:val="none" w:sz="0" w:space="0" w:color="auto"/>
                    <w:bottom w:val="none" w:sz="0" w:space="0" w:color="auto"/>
                    <w:right w:val="none" w:sz="0" w:space="0" w:color="auto"/>
                  </w:divBdr>
                </w:div>
                <w:div w:id="373971795">
                  <w:marLeft w:val="0"/>
                  <w:marRight w:val="0"/>
                  <w:marTop w:val="0"/>
                  <w:marBottom w:val="0"/>
                  <w:divBdr>
                    <w:top w:val="none" w:sz="0" w:space="0" w:color="auto"/>
                    <w:left w:val="none" w:sz="0" w:space="0" w:color="auto"/>
                    <w:bottom w:val="none" w:sz="0" w:space="0" w:color="auto"/>
                    <w:right w:val="none" w:sz="0" w:space="0" w:color="auto"/>
                  </w:divBdr>
                </w:div>
                <w:div w:id="734939005">
                  <w:marLeft w:val="0"/>
                  <w:marRight w:val="0"/>
                  <w:marTop w:val="0"/>
                  <w:marBottom w:val="0"/>
                  <w:divBdr>
                    <w:top w:val="none" w:sz="0" w:space="0" w:color="auto"/>
                    <w:left w:val="none" w:sz="0" w:space="0" w:color="auto"/>
                    <w:bottom w:val="none" w:sz="0" w:space="0" w:color="auto"/>
                    <w:right w:val="none" w:sz="0" w:space="0" w:color="auto"/>
                  </w:divBdr>
                </w:div>
                <w:div w:id="919368351">
                  <w:marLeft w:val="0"/>
                  <w:marRight w:val="0"/>
                  <w:marTop w:val="0"/>
                  <w:marBottom w:val="0"/>
                  <w:divBdr>
                    <w:top w:val="none" w:sz="0" w:space="0" w:color="auto"/>
                    <w:left w:val="none" w:sz="0" w:space="0" w:color="auto"/>
                    <w:bottom w:val="none" w:sz="0" w:space="0" w:color="auto"/>
                    <w:right w:val="none" w:sz="0" w:space="0" w:color="auto"/>
                  </w:divBdr>
                </w:div>
                <w:div w:id="1860662906">
                  <w:marLeft w:val="0"/>
                  <w:marRight w:val="0"/>
                  <w:marTop w:val="0"/>
                  <w:marBottom w:val="0"/>
                  <w:divBdr>
                    <w:top w:val="none" w:sz="0" w:space="0" w:color="auto"/>
                    <w:left w:val="none" w:sz="0" w:space="0" w:color="auto"/>
                    <w:bottom w:val="none" w:sz="0" w:space="0" w:color="auto"/>
                    <w:right w:val="none" w:sz="0" w:space="0" w:color="auto"/>
                  </w:divBdr>
                </w:div>
                <w:div w:id="1590385552">
                  <w:marLeft w:val="0"/>
                  <w:marRight w:val="0"/>
                  <w:marTop w:val="0"/>
                  <w:marBottom w:val="0"/>
                  <w:divBdr>
                    <w:top w:val="none" w:sz="0" w:space="0" w:color="auto"/>
                    <w:left w:val="none" w:sz="0" w:space="0" w:color="auto"/>
                    <w:bottom w:val="none" w:sz="0" w:space="0" w:color="auto"/>
                    <w:right w:val="none" w:sz="0" w:space="0" w:color="auto"/>
                  </w:divBdr>
                </w:div>
                <w:div w:id="925504505">
                  <w:marLeft w:val="0"/>
                  <w:marRight w:val="0"/>
                  <w:marTop w:val="0"/>
                  <w:marBottom w:val="0"/>
                  <w:divBdr>
                    <w:top w:val="none" w:sz="0" w:space="0" w:color="auto"/>
                    <w:left w:val="none" w:sz="0" w:space="0" w:color="auto"/>
                    <w:bottom w:val="none" w:sz="0" w:space="0" w:color="auto"/>
                    <w:right w:val="none" w:sz="0" w:space="0" w:color="auto"/>
                  </w:divBdr>
                </w:div>
                <w:div w:id="1363480428">
                  <w:marLeft w:val="0"/>
                  <w:marRight w:val="0"/>
                  <w:marTop w:val="0"/>
                  <w:marBottom w:val="0"/>
                  <w:divBdr>
                    <w:top w:val="none" w:sz="0" w:space="0" w:color="auto"/>
                    <w:left w:val="none" w:sz="0" w:space="0" w:color="auto"/>
                    <w:bottom w:val="none" w:sz="0" w:space="0" w:color="auto"/>
                    <w:right w:val="none" w:sz="0" w:space="0" w:color="auto"/>
                  </w:divBdr>
                </w:div>
                <w:div w:id="999305928">
                  <w:marLeft w:val="0"/>
                  <w:marRight w:val="0"/>
                  <w:marTop w:val="0"/>
                  <w:marBottom w:val="0"/>
                  <w:divBdr>
                    <w:top w:val="none" w:sz="0" w:space="0" w:color="auto"/>
                    <w:left w:val="none" w:sz="0" w:space="0" w:color="auto"/>
                    <w:bottom w:val="none" w:sz="0" w:space="0" w:color="auto"/>
                    <w:right w:val="none" w:sz="0" w:space="0" w:color="auto"/>
                  </w:divBdr>
                </w:div>
                <w:div w:id="1024405056">
                  <w:marLeft w:val="0"/>
                  <w:marRight w:val="0"/>
                  <w:marTop w:val="0"/>
                  <w:marBottom w:val="0"/>
                  <w:divBdr>
                    <w:top w:val="none" w:sz="0" w:space="0" w:color="auto"/>
                    <w:left w:val="none" w:sz="0" w:space="0" w:color="auto"/>
                    <w:bottom w:val="none" w:sz="0" w:space="0" w:color="auto"/>
                    <w:right w:val="none" w:sz="0" w:space="0" w:color="auto"/>
                  </w:divBdr>
                </w:div>
                <w:div w:id="1801144953">
                  <w:marLeft w:val="0"/>
                  <w:marRight w:val="0"/>
                  <w:marTop w:val="0"/>
                  <w:marBottom w:val="0"/>
                  <w:divBdr>
                    <w:top w:val="none" w:sz="0" w:space="0" w:color="auto"/>
                    <w:left w:val="none" w:sz="0" w:space="0" w:color="auto"/>
                    <w:bottom w:val="none" w:sz="0" w:space="0" w:color="auto"/>
                    <w:right w:val="none" w:sz="0" w:space="0" w:color="auto"/>
                  </w:divBdr>
                </w:div>
                <w:div w:id="821771811">
                  <w:marLeft w:val="0"/>
                  <w:marRight w:val="0"/>
                  <w:marTop w:val="0"/>
                  <w:marBottom w:val="0"/>
                  <w:divBdr>
                    <w:top w:val="none" w:sz="0" w:space="0" w:color="auto"/>
                    <w:left w:val="none" w:sz="0" w:space="0" w:color="auto"/>
                    <w:bottom w:val="none" w:sz="0" w:space="0" w:color="auto"/>
                    <w:right w:val="none" w:sz="0" w:space="0" w:color="auto"/>
                  </w:divBdr>
                </w:div>
                <w:div w:id="1331837400">
                  <w:marLeft w:val="0"/>
                  <w:marRight w:val="0"/>
                  <w:marTop w:val="0"/>
                  <w:marBottom w:val="0"/>
                  <w:divBdr>
                    <w:top w:val="none" w:sz="0" w:space="0" w:color="auto"/>
                    <w:left w:val="none" w:sz="0" w:space="0" w:color="auto"/>
                    <w:bottom w:val="none" w:sz="0" w:space="0" w:color="auto"/>
                    <w:right w:val="none" w:sz="0" w:space="0" w:color="auto"/>
                  </w:divBdr>
                </w:div>
                <w:div w:id="606159205">
                  <w:marLeft w:val="0"/>
                  <w:marRight w:val="0"/>
                  <w:marTop w:val="0"/>
                  <w:marBottom w:val="0"/>
                  <w:divBdr>
                    <w:top w:val="none" w:sz="0" w:space="0" w:color="auto"/>
                    <w:left w:val="none" w:sz="0" w:space="0" w:color="auto"/>
                    <w:bottom w:val="none" w:sz="0" w:space="0" w:color="auto"/>
                    <w:right w:val="none" w:sz="0" w:space="0" w:color="auto"/>
                  </w:divBdr>
                </w:div>
                <w:div w:id="1557549401">
                  <w:marLeft w:val="0"/>
                  <w:marRight w:val="0"/>
                  <w:marTop w:val="0"/>
                  <w:marBottom w:val="0"/>
                  <w:divBdr>
                    <w:top w:val="none" w:sz="0" w:space="0" w:color="auto"/>
                    <w:left w:val="none" w:sz="0" w:space="0" w:color="auto"/>
                    <w:bottom w:val="none" w:sz="0" w:space="0" w:color="auto"/>
                    <w:right w:val="none" w:sz="0" w:space="0" w:color="auto"/>
                  </w:divBdr>
                </w:div>
                <w:div w:id="1863351108">
                  <w:marLeft w:val="0"/>
                  <w:marRight w:val="0"/>
                  <w:marTop w:val="0"/>
                  <w:marBottom w:val="0"/>
                  <w:divBdr>
                    <w:top w:val="none" w:sz="0" w:space="0" w:color="auto"/>
                    <w:left w:val="none" w:sz="0" w:space="0" w:color="auto"/>
                    <w:bottom w:val="none" w:sz="0" w:space="0" w:color="auto"/>
                    <w:right w:val="none" w:sz="0" w:space="0" w:color="auto"/>
                  </w:divBdr>
                </w:div>
                <w:div w:id="2117402884">
                  <w:marLeft w:val="0"/>
                  <w:marRight w:val="0"/>
                  <w:marTop w:val="0"/>
                  <w:marBottom w:val="0"/>
                  <w:divBdr>
                    <w:top w:val="none" w:sz="0" w:space="0" w:color="auto"/>
                    <w:left w:val="none" w:sz="0" w:space="0" w:color="auto"/>
                    <w:bottom w:val="none" w:sz="0" w:space="0" w:color="auto"/>
                    <w:right w:val="none" w:sz="0" w:space="0" w:color="auto"/>
                  </w:divBdr>
                </w:div>
                <w:div w:id="121071818">
                  <w:marLeft w:val="0"/>
                  <w:marRight w:val="0"/>
                  <w:marTop w:val="0"/>
                  <w:marBottom w:val="0"/>
                  <w:divBdr>
                    <w:top w:val="none" w:sz="0" w:space="0" w:color="auto"/>
                    <w:left w:val="none" w:sz="0" w:space="0" w:color="auto"/>
                    <w:bottom w:val="none" w:sz="0" w:space="0" w:color="auto"/>
                    <w:right w:val="none" w:sz="0" w:space="0" w:color="auto"/>
                  </w:divBdr>
                </w:div>
                <w:div w:id="1109813243">
                  <w:marLeft w:val="0"/>
                  <w:marRight w:val="0"/>
                  <w:marTop w:val="0"/>
                  <w:marBottom w:val="0"/>
                  <w:divBdr>
                    <w:top w:val="none" w:sz="0" w:space="0" w:color="auto"/>
                    <w:left w:val="none" w:sz="0" w:space="0" w:color="auto"/>
                    <w:bottom w:val="none" w:sz="0" w:space="0" w:color="auto"/>
                    <w:right w:val="none" w:sz="0" w:space="0" w:color="auto"/>
                  </w:divBdr>
                </w:div>
                <w:div w:id="564074184">
                  <w:marLeft w:val="0"/>
                  <w:marRight w:val="0"/>
                  <w:marTop w:val="0"/>
                  <w:marBottom w:val="0"/>
                  <w:divBdr>
                    <w:top w:val="none" w:sz="0" w:space="0" w:color="auto"/>
                    <w:left w:val="none" w:sz="0" w:space="0" w:color="auto"/>
                    <w:bottom w:val="none" w:sz="0" w:space="0" w:color="auto"/>
                    <w:right w:val="none" w:sz="0" w:space="0" w:color="auto"/>
                  </w:divBdr>
                </w:div>
                <w:div w:id="2132892467">
                  <w:marLeft w:val="0"/>
                  <w:marRight w:val="0"/>
                  <w:marTop w:val="0"/>
                  <w:marBottom w:val="0"/>
                  <w:divBdr>
                    <w:top w:val="none" w:sz="0" w:space="0" w:color="auto"/>
                    <w:left w:val="none" w:sz="0" w:space="0" w:color="auto"/>
                    <w:bottom w:val="none" w:sz="0" w:space="0" w:color="auto"/>
                    <w:right w:val="none" w:sz="0" w:space="0" w:color="auto"/>
                  </w:divBdr>
                </w:div>
                <w:div w:id="1482231998">
                  <w:marLeft w:val="0"/>
                  <w:marRight w:val="0"/>
                  <w:marTop w:val="0"/>
                  <w:marBottom w:val="0"/>
                  <w:divBdr>
                    <w:top w:val="none" w:sz="0" w:space="0" w:color="auto"/>
                    <w:left w:val="none" w:sz="0" w:space="0" w:color="auto"/>
                    <w:bottom w:val="none" w:sz="0" w:space="0" w:color="auto"/>
                    <w:right w:val="none" w:sz="0" w:space="0" w:color="auto"/>
                  </w:divBdr>
                </w:div>
                <w:div w:id="1439373262">
                  <w:marLeft w:val="0"/>
                  <w:marRight w:val="0"/>
                  <w:marTop w:val="0"/>
                  <w:marBottom w:val="0"/>
                  <w:divBdr>
                    <w:top w:val="none" w:sz="0" w:space="0" w:color="auto"/>
                    <w:left w:val="none" w:sz="0" w:space="0" w:color="auto"/>
                    <w:bottom w:val="none" w:sz="0" w:space="0" w:color="auto"/>
                    <w:right w:val="none" w:sz="0" w:space="0" w:color="auto"/>
                  </w:divBdr>
                </w:div>
                <w:div w:id="1386681892">
                  <w:marLeft w:val="0"/>
                  <w:marRight w:val="0"/>
                  <w:marTop w:val="0"/>
                  <w:marBottom w:val="0"/>
                  <w:divBdr>
                    <w:top w:val="none" w:sz="0" w:space="0" w:color="auto"/>
                    <w:left w:val="none" w:sz="0" w:space="0" w:color="auto"/>
                    <w:bottom w:val="none" w:sz="0" w:space="0" w:color="auto"/>
                    <w:right w:val="none" w:sz="0" w:space="0" w:color="auto"/>
                  </w:divBdr>
                </w:div>
                <w:div w:id="2098987511">
                  <w:marLeft w:val="0"/>
                  <w:marRight w:val="0"/>
                  <w:marTop w:val="0"/>
                  <w:marBottom w:val="0"/>
                  <w:divBdr>
                    <w:top w:val="none" w:sz="0" w:space="0" w:color="auto"/>
                    <w:left w:val="none" w:sz="0" w:space="0" w:color="auto"/>
                    <w:bottom w:val="none" w:sz="0" w:space="0" w:color="auto"/>
                    <w:right w:val="none" w:sz="0" w:space="0" w:color="auto"/>
                  </w:divBdr>
                </w:div>
                <w:div w:id="1716268899">
                  <w:marLeft w:val="0"/>
                  <w:marRight w:val="0"/>
                  <w:marTop w:val="0"/>
                  <w:marBottom w:val="0"/>
                  <w:divBdr>
                    <w:top w:val="none" w:sz="0" w:space="0" w:color="auto"/>
                    <w:left w:val="none" w:sz="0" w:space="0" w:color="auto"/>
                    <w:bottom w:val="none" w:sz="0" w:space="0" w:color="auto"/>
                    <w:right w:val="none" w:sz="0" w:space="0" w:color="auto"/>
                  </w:divBdr>
                </w:div>
                <w:div w:id="1908956199">
                  <w:marLeft w:val="0"/>
                  <w:marRight w:val="0"/>
                  <w:marTop w:val="0"/>
                  <w:marBottom w:val="0"/>
                  <w:divBdr>
                    <w:top w:val="none" w:sz="0" w:space="0" w:color="auto"/>
                    <w:left w:val="none" w:sz="0" w:space="0" w:color="auto"/>
                    <w:bottom w:val="none" w:sz="0" w:space="0" w:color="auto"/>
                    <w:right w:val="none" w:sz="0" w:space="0" w:color="auto"/>
                  </w:divBdr>
                </w:div>
                <w:div w:id="1442720825">
                  <w:marLeft w:val="0"/>
                  <w:marRight w:val="0"/>
                  <w:marTop w:val="0"/>
                  <w:marBottom w:val="0"/>
                  <w:divBdr>
                    <w:top w:val="none" w:sz="0" w:space="0" w:color="auto"/>
                    <w:left w:val="none" w:sz="0" w:space="0" w:color="auto"/>
                    <w:bottom w:val="none" w:sz="0" w:space="0" w:color="auto"/>
                    <w:right w:val="none" w:sz="0" w:space="0" w:color="auto"/>
                  </w:divBdr>
                </w:div>
                <w:div w:id="230888197">
                  <w:marLeft w:val="0"/>
                  <w:marRight w:val="0"/>
                  <w:marTop w:val="0"/>
                  <w:marBottom w:val="0"/>
                  <w:divBdr>
                    <w:top w:val="none" w:sz="0" w:space="0" w:color="auto"/>
                    <w:left w:val="none" w:sz="0" w:space="0" w:color="auto"/>
                    <w:bottom w:val="none" w:sz="0" w:space="0" w:color="auto"/>
                    <w:right w:val="none" w:sz="0" w:space="0" w:color="auto"/>
                  </w:divBdr>
                </w:div>
                <w:div w:id="1077442556">
                  <w:marLeft w:val="0"/>
                  <w:marRight w:val="0"/>
                  <w:marTop w:val="0"/>
                  <w:marBottom w:val="0"/>
                  <w:divBdr>
                    <w:top w:val="none" w:sz="0" w:space="0" w:color="auto"/>
                    <w:left w:val="none" w:sz="0" w:space="0" w:color="auto"/>
                    <w:bottom w:val="none" w:sz="0" w:space="0" w:color="auto"/>
                    <w:right w:val="none" w:sz="0" w:space="0" w:color="auto"/>
                  </w:divBdr>
                </w:div>
                <w:div w:id="710574007">
                  <w:marLeft w:val="0"/>
                  <w:marRight w:val="0"/>
                  <w:marTop w:val="0"/>
                  <w:marBottom w:val="0"/>
                  <w:divBdr>
                    <w:top w:val="none" w:sz="0" w:space="0" w:color="auto"/>
                    <w:left w:val="none" w:sz="0" w:space="0" w:color="auto"/>
                    <w:bottom w:val="none" w:sz="0" w:space="0" w:color="auto"/>
                    <w:right w:val="none" w:sz="0" w:space="0" w:color="auto"/>
                  </w:divBdr>
                </w:div>
                <w:div w:id="1267612823">
                  <w:marLeft w:val="0"/>
                  <w:marRight w:val="0"/>
                  <w:marTop w:val="0"/>
                  <w:marBottom w:val="0"/>
                  <w:divBdr>
                    <w:top w:val="none" w:sz="0" w:space="0" w:color="auto"/>
                    <w:left w:val="none" w:sz="0" w:space="0" w:color="auto"/>
                    <w:bottom w:val="none" w:sz="0" w:space="0" w:color="auto"/>
                    <w:right w:val="none" w:sz="0" w:space="0" w:color="auto"/>
                  </w:divBdr>
                </w:div>
                <w:div w:id="2093969193">
                  <w:marLeft w:val="0"/>
                  <w:marRight w:val="0"/>
                  <w:marTop w:val="0"/>
                  <w:marBottom w:val="0"/>
                  <w:divBdr>
                    <w:top w:val="none" w:sz="0" w:space="0" w:color="auto"/>
                    <w:left w:val="none" w:sz="0" w:space="0" w:color="auto"/>
                    <w:bottom w:val="none" w:sz="0" w:space="0" w:color="auto"/>
                    <w:right w:val="none" w:sz="0" w:space="0" w:color="auto"/>
                  </w:divBdr>
                </w:div>
                <w:div w:id="819922703">
                  <w:marLeft w:val="0"/>
                  <w:marRight w:val="0"/>
                  <w:marTop w:val="0"/>
                  <w:marBottom w:val="0"/>
                  <w:divBdr>
                    <w:top w:val="none" w:sz="0" w:space="0" w:color="auto"/>
                    <w:left w:val="none" w:sz="0" w:space="0" w:color="auto"/>
                    <w:bottom w:val="none" w:sz="0" w:space="0" w:color="auto"/>
                    <w:right w:val="none" w:sz="0" w:space="0" w:color="auto"/>
                  </w:divBdr>
                </w:div>
                <w:div w:id="121916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215961">
          <w:marLeft w:val="0"/>
          <w:marRight w:val="0"/>
          <w:marTop w:val="0"/>
          <w:marBottom w:val="0"/>
          <w:divBdr>
            <w:top w:val="none" w:sz="0" w:space="0" w:color="auto"/>
            <w:left w:val="none" w:sz="0" w:space="0" w:color="auto"/>
            <w:bottom w:val="none" w:sz="0" w:space="0" w:color="auto"/>
            <w:right w:val="none" w:sz="0" w:space="0" w:color="auto"/>
          </w:divBdr>
          <w:divsChild>
            <w:div w:id="805585123">
              <w:marLeft w:val="0"/>
              <w:marRight w:val="0"/>
              <w:marTop w:val="0"/>
              <w:marBottom w:val="0"/>
              <w:divBdr>
                <w:top w:val="none" w:sz="0" w:space="0" w:color="auto"/>
                <w:left w:val="none" w:sz="0" w:space="0" w:color="auto"/>
                <w:bottom w:val="none" w:sz="0" w:space="0" w:color="auto"/>
                <w:right w:val="none" w:sz="0" w:space="0" w:color="auto"/>
              </w:divBdr>
              <w:divsChild>
                <w:div w:id="1871062469">
                  <w:marLeft w:val="0"/>
                  <w:marRight w:val="0"/>
                  <w:marTop w:val="0"/>
                  <w:marBottom w:val="0"/>
                  <w:divBdr>
                    <w:top w:val="none" w:sz="0" w:space="0" w:color="auto"/>
                    <w:left w:val="none" w:sz="0" w:space="0" w:color="auto"/>
                    <w:bottom w:val="none" w:sz="0" w:space="0" w:color="auto"/>
                    <w:right w:val="none" w:sz="0" w:space="0" w:color="auto"/>
                  </w:divBdr>
                </w:div>
                <w:div w:id="2018267916">
                  <w:marLeft w:val="0"/>
                  <w:marRight w:val="0"/>
                  <w:marTop w:val="0"/>
                  <w:marBottom w:val="0"/>
                  <w:divBdr>
                    <w:top w:val="none" w:sz="0" w:space="0" w:color="auto"/>
                    <w:left w:val="none" w:sz="0" w:space="0" w:color="auto"/>
                    <w:bottom w:val="none" w:sz="0" w:space="0" w:color="auto"/>
                    <w:right w:val="none" w:sz="0" w:space="0" w:color="auto"/>
                  </w:divBdr>
                </w:div>
                <w:div w:id="433289085">
                  <w:marLeft w:val="0"/>
                  <w:marRight w:val="0"/>
                  <w:marTop w:val="0"/>
                  <w:marBottom w:val="0"/>
                  <w:divBdr>
                    <w:top w:val="none" w:sz="0" w:space="0" w:color="auto"/>
                    <w:left w:val="none" w:sz="0" w:space="0" w:color="auto"/>
                    <w:bottom w:val="none" w:sz="0" w:space="0" w:color="auto"/>
                    <w:right w:val="none" w:sz="0" w:space="0" w:color="auto"/>
                  </w:divBdr>
                </w:div>
                <w:div w:id="562982618">
                  <w:marLeft w:val="0"/>
                  <w:marRight w:val="0"/>
                  <w:marTop w:val="0"/>
                  <w:marBottom w:val="0"/>
                  <w:divBdr>
                    <w:top w:val="none" w:sz="0" w:space="0" w:color="auto"/>
                    <w:left w:val="none" w:sz="0" w:space="0" w:color="auto"/>
                    <w:bottom w:val="none" w:sz="0" w:space="0" w:color="auto"/>
                    <w:right w:val="none" w:sz="0" w:space="0" w:color="auto"/>
                  </w:divBdr>
                </w:div>
                <w:div w:id="1382632428">
                  <w:marLeft w:val="0"/>
                  <w:marRight w:val="0"/>
                  <w:marTop w:val="0"/>
                  <w:marBottom w:val="0"/>
                  <w:divBdr>
                    <w:top w:val="none" w:sz="0" w:space="0" w:color="auto"/>
                    <w:left w:val="none" w:sz="0" w:space="0" w:color="auto"/>
                    <w:bottom w:val="none" w:sz="0" w:space="0" w:color="auto"/>
                    <w:right w:val="none" w:sz="0" w:space="0" w:color="auto"/>
                  </w:divBdr>
                </w:div>
                <w:div w:id="1108430790">
                  <w:marLeft w:val="0"/>
                  <w:marRight w:val="0"/>
                  <w:marTop w:val="0"/>
                  <w:marBottom w:val="0"/>
                  <w:divBdr>
                    <w:top w:val="none" w:sz="0" w:space="0" w:color="auto"/>
                    <w:left w:val="none" w:sz="0" w:space="0" w:color="auto"/>
                    <w:bottom w:val="none" w:sz="0" w:space="0" w:color="auto"/>
                    <w:right w:val="none" w:sz="0" w:space="0" w:color="auto"/>
                  </w:divBdr>
                </w:div>
                <w:div w:id="107511601">
                  <w:marLeft w:val="0"/>
                  <w:marRight w:val="0"/>
                  <w:marTop w:val="0"/>
                  <w:marBottom w:val="0"/>
                  <w:divBdr>
                    <w:top w:val="none" w:sz="0" w:space="0" w:color="auto"/>
                    <w:left w:val="none" w:sz="0" w:space="0" w:color="auto"/>
                    <w:bottom w:val="none" w:sz="0" w:space="0" w:color="auto"/>
                    <w:right w:val="none" w:sz="0" w:space="0" w:color="auto"/>
                  </w:divBdr>
                </w:div>
                <w:div w:id="457261941">
                  <w:marLeft w:val="0"/>
                  <w:marRight w:val="0"/>
                  <w:marTop w:val="0"/>
                  <w:marBottom w:val="0"/>
                  <w:divBdr>
                    <w:top w:val="none" w:sz="0" w:space="0" w:color="auto"/>
                    <w:left w:val="none" w:sz="0" w:space="0" w:color="auto"/>
                    <w:bottom w:val="none" w:sz="0" w:space="0" w:color="auto"/>
                    <w:right w:val="none" w:sz="0" w:space="0" w:color="auto"/>
                  </w:divBdr>
                </w:div>
                <w:div w:id="189533470">
                  <w:marLeft w:val="0"/>
                  <w:marRight w:val="0"/>
                  <w:marTop w:val="0"/>
                  <w:marBottom w:val="0"/>
                  <w:divBdr>
                    <w:top w:val="none" w:sz="0" w:space="0" w:color="auto"/>
                    <w:left w:val="none" w:sz="0" w:space="0" w:color="auto"/>
                    <w:bottom w:val="none" w:sz="0" w:space="0" w:color="auto"/>
                    <w:right w:val="none" w:sz="0" w:space="0" w:color="auto"/>
                  </w:divBdr>
                </w:div>
                <w:div w:id="1344354534">
                  <w:marLeft w:val="0"/>
                  <w:marRight w:val="0"/>
                  <w:marTop w:val="0"/>
                  <w:marBottom w:val="0"/>
                  <w:divBdr>
                    <w:top w:val="none" w:sz="0" w:space="0" w:color="auto"/>
                    <w:left w:val="none" w:sz="0" w:space="0" w:color="auto"/>
                    <w:bottom w:val="none" w:sz="0" w:space="0" w:color="auto"/>
                    <w:right w:val="none" w:sz="0" w:space="0" w:color="auto"/>
                  </w:divBdr>
                </w:div>
                <w:div w:id="1726103549">
                  <w:marLeft w:val="0"/>
                  <w:marRight w:val="0"/>
                  <w:marTop w:val="0"/>
                  <w:marBottom w:val="0"/>
                  <w:divBdr>
                    <w:top w:val="none" w:sz="0" w:space="0" w:color="auto"/>
                    <w:left w:val="none" w:sz="0" w:space="0" w:color="auto"/>
                    <w:bottom w:val="none" w:sz="0" w:space="0" w:color="auto"/>
                    <w:right w:val="none" w:sz="0" w:space="0" w:color="auto"/>
                  </w:divBdr>
                </w:div>
                <w:div w:id="1779062696">
                  <w:marLeft w:val="0"/>
                  <w:marRight w:val="0"/>
                  <w:marTop w:val="0"/>
                  <w:marBottom w:val="0"/>
                  <w:divBdr>
                    <w:top w:val="none" w:sz="0" w:space="0" w:color="auto"/>
                    <w:left w:val="none" w:sz="0" w:space="0" w:color="auto"/>
                    <w:bottom w:val="none" w:sz="0" w:space="0" w:color="auto"/>
                    <w:right w:val="none" w:sz="0" w:space="0" w:color="auto"/>
                  </w:divBdr>
                </w:div>
                <w:div w:id="2051682978">
                  <w:marLeft w:val="0"/>
                  <w:marRight w:val="0"/>
                  <w:marTop w:val="0"/>
                  <w:marBottom w:val="0"/>
                  <w:divBdr>
                    <w:top w:val="none" w:sz="0" w:space="0" w:color="auto"/>
                    <w:left w:val="none" w:sz="0" w:space="0" w:color="auto"/>
                    <w:bottom w:val="none" w:sz="0" w:space="0" w:color="auto"/>
                    <w:right w:val="none" w:sz="0" w:space="0" w:color="auto"/>
                  </w:divBdr>
                </w:div>
                <w:div w:id="198789313">
                  <w:marLeft w:val="0"/>
                  <w:marRight w:val="0"/>
                  <w:marTop w:val="0"/>
                  <w:marBottom w:val="0"/>
                  <w:divBdr>
                    <w:top w:val="none" w:sz="0" w:space="0" w:color="auto"/>
                    <w:left w:val="none" w:sz="0" w:space="0" w:color="auto"/>
                    <w:bottom w:val="none" w:sz="0" w:space="0" w:color="auto"/>
                    <w:right w:val="none" w:sz="0" w:space="0" w:color="auto"/>
                  </w:divBdr>
                </w:div>
                <w:div w:id="883256002">
                  <w:marLeft w:val="0"/>
                  <w:marRight w:val="0"/>
                  <w:marTop w:val="0"/>
                  <w:marBottom w:val="0"/>
                  <w:divBdr>
                    <w:top w:val="none" w:sz="0" w:space="0" w:color="auto"/>
                    <w:left w:val="none" w:sz="0" w:space="0" w:color="auto"/>
                    <w:bottom w:val="none" w:sz="0" w:space="0" w:color="auto"/>
                    <w:right w:val="none" w:sz="0" w:space="0" w:color="auto"/>
                  </w:divBdr>
                </w:div>
                <w:div w:id="1313749810">
                  <w:marLeft w:val="0"/>
                  <w:marRight w:val="0"/>
                  <w:marTop w:val="0"/>
                  <w:marBottom w:val="0"/>
                  <w:divBdr>
                    <w:top w:val="none" w:sz="0" w:space="0" w:color="auto"/>
                    <w:left w:val="none" w:sz="0" w:space="0" w:color="auto"/>
                    <w:bottom w:val="none" w:sz="0" w:space="0" w:color="auto"/>
                    <w:right w:val="none" w:sz="0" w:space="0" w:color="auto"/>
                  </w:divBdr>
                </w:div>
                <w:div w:id="192303164">
                  <w:marLeft w:val="0"/>
                  <w:marRight w:val="0"/>
                  <w:marTop w:val="0"/>
                  <w:marBottom w:val="0"/>
                  <w:divBdr>
                    <w:top w:val="none" w:sz="0" w:space="0" w:color="auto"/>
                    <w:left w:val="none" w:sz="0" w:space="0" w:color="auto"/>
                    <w:bottom w:val="none" w:sz="0" w:space="0" w:color="auto"/>
                    <w:right w:val="none" w:sz="0" w:space="0" w:color="auto"/>
                  </w:divBdr>
                </w:div>
                <w:div w:id="995186777">
                  <w:marLeft w:val="0"/>
                  <w:marRight w:val="0"/>
                  <w:marTop w:val="0"/>
                  <w:marBottom w:val="0"/>
                  <w:divBdr>
                    <w:top w:val="none" w:sz="0" w:space="0" w:color="auto"/>
                    <w:left w:val="none" w:sz="0" w:space="0" w:color="auto"/>
                    <w:bottom w:val="none" w:sz="0" w:space="0" w:color="auto"/>
                    <w:right w:val="none" w:sz="0" w:space="0" w:color="auto"/>
                  </w:divBdr>
                </w:div>
                <w:div w:id="2043482968">
                  <w:marLeft w:val="0"/>
                  <w:marRight w:val="0"/>
                  <w:marTop w:val="0"/>
                  <w:marBottom w:val="0"/>
                  <w:divBdr>
                    <w:top w:val="none" w:sz="0" w:space="0" w:color="auto"/>
                    <w:left w:val="none" w:sz="0" w:space="0" w:color="auto"/>
                    <w:bottom w:val="none" w:sz="0" w:space="0" w:color="auto"/>
                    <w:right w:val="none" w:sz="0" w:space="0" w:color="auto"/>
                  </w:divBdr>
                </w:div>
                <w:div w:id="767310809">
                  <w:marLeft w:val="0"/>
                  <w:marRight w:val="0"/>
                  <w:marTop w:val="0"/>
                  <w:marBottom w:val="0"/>
                  <w:divBdr>
                    <w:top w:val="none" w:sz="0" w:space="0" w:color="auto"/>
                    <w:left w:val="none" w:sz="0" w:space="0" w:color="auto"/>
                    <w:bottom w:val="none" w:sz="0" w:space="0" w:color="auto"/>
                    <w:right w:val="none" w:sz="0" w:space="0" w:color="auto"/>
                  </w:divBdr>
                </w:div>
                <w:div w:id="437943083">
                  <w:marLeft w:val="0"/>
                  <w:marRight w:val="0"/>
                  <w:marTop w:val="0"/>
                  <w:marBottom w:val="0"/>
                  <w:divBdr>
                    <w:top w:val="none" w:sz="0" w:space="0" w:color="auto"/>
                    <w:left w:val="none" w:sz="0" w:space="0" w:color="auto"/>
                    <w:bottom w:val="none" w:sz="0" w:space="0" w:color="auto"/>
                    <w:right w:val="none" w:sz="0" w:space="0" w:color="auto"/>
                  </w:divBdr>
                </w:div>
                <w:div w:id="1267616368">
                  <w:marLeft w:val="0"/>
                  <w:marRight w:val="0"/>
                  <w:marTop w:val="0"/>
                  <w:marBottom w:val="0"/>
                  <w:divBdr>
                    <w:top w:val="none" w:sz="0" w:space="0" w:color="auto"/>
                    <w:left w:val="none" w:sz="0" w:space="0" w:color="auto"/>
                    <w:bottom w:val="none" w:sz="0" w:space="0" w:color="auto"/>
                    <w:right w:val="none" w:sz="0" w:space="0" w:color="auto"/>
                  </w:divBdr>
                </w:div>
                <w:div w:id="1093091843">
                  <w:marLeft w:val="0"/>
                  <w:marRight w:val="0"/>
                  <w:marTop w:val="0"/>
                  <w:marBottom w:val="0"/>
                  <w:divBdr>
                    <w:top w:val="none" w:sz="0" w:space="0" w:color="auto"/>
                    <w:left w:val="none" w:sz="0" w:space="0" w:color="auto"/>
                    <w:bottom w:val="none" w:sz="0" w:space="0" w:color="auto"/>
                    <w:right w:val="none" w:sz="0" w:space="0" w:color="auto"/>
                  </w:divBdr>
                </w:div>
                <w:div w:id="18245441">
                  <w:marLeft w:val="0"/>
                  <w:marRight w:val="0"/>
                  <w:marTop w:val="0"/>
                  <w:marBottom w:val="0"/>
                  <w:divBdr>
                    <w:top w:val="none" w:sz="0" w:space="0" w:color="auto"/>
                    <w:left w:val="none" w:sz="0" w:space="0" w:color="auto"/>
                    <w:bottom w:val="none" w:sz="0" w:space="0" w:color="auto"/>
                    <w:right w:val="none" w:sz="0" w:space="0" w:color="auto"/>
                  </w:divBdr>
                </w:div>
                <w:div w:id="1168137212">
                  <w:marLeft w:val="0"/>
                  <w:marRight w:val="0"/>
                  <w:marTop w:val="0"/>
                  <w:marBottom w:val="0"/>
                  <w:divBdr>
                    <w:top w:val="none" w:sz="0" w:space="0" w:color="auto"/>
                    <w:left w:val="none" w:sz="0" w:space="0" w:color="auto"/>
                    <w:bottom w:val="none" w:sz="0" w:space="0" w:color="auto"/>
                    <w:right w:val="none" w:sz="0" w:space="0" w:color="auto"/>
                  </w:divBdr>
                </w:div>
                <w:div w:id="2103842708">
                  <w:marLeft w:val="0"/>
                  <w:marRight w:val="0"/>
                  <w:marTop w:val="0"/>
                  <w:marBottom w:val="0"/>
                  <w:divBdr>
                    <w:top w:val="none" w:sz="0" w:space="0" w:color="auto"/>
                    <w:left w:val="none" w:sz="0" w:space="0" w:color="auto"/>
                    <w:bottom w:val="none" w:sz="0" w:space="0" w:color="auto"/>
                    <w:right w:val="none" w:sz="0" w:space="0" w:color="auto"/>
                  </w:divBdr>
                </w:div>
                <w:div w:id="189807891">
                  <w:marLeft w:val="0"/>
                  <w:marRight w:val="0"/>
                  <w:marTop w:val="0"/>
                  <w:marBottom w:val="0"/>
                  <w:divBdr>
                    <w:top w:val="none" w:sz="0" w:space="0" w:color="auto"/>
                    <w:left w:val="none" w:sz="0" w:space="0" w:color="auto"/>
                    <w:bottom w:val="none" w:sz="0" w:space="0" w:color="auto"/>
                    <w:right w:val="none" w:sz="0" w:space="0" w:color="auto"/>
                  </w:divBdr>
                </w:div>
                <w:div w:id="211381829">
                  <w:marLeft w:val="0"/>
                  <w:marRight w:val="0"/>
                  <w:marTop w:val="0"/>
                  <w:marBottom w:val="0"/>
                  <w:divBdr>
                    <w:top w:val="none" w:sz="0" w:space="0" w:color="auto"/>
                    <w:left w:val="none" w:sz="0" w:space="0" w:color="auto"/>
                    <w:bottom w:val="none" w:sz="0" w:space="0" w:color="auto"/>
                    <w:right w:val="none" w:sz="0" w:space="0" w:color="auto"/>
                  </w:divBdr>
                </w:div>
                <w:div w:id="1857228960">
                  <w:marLeft w:val="0"/>
                  <w:marRight w:val="0"/>
                  <w:marTop w:val="0"/>
                  <w:marBottom w:val="0"/>
                  <w:divBdr>
                    <w:top w:val="none" w:sz="0" w:space="0" w:color="auto"/>
                    <w:left w:val="none" w:sz="0" w:space="0" w:color="auto"/>
                    <w:bottom w:val="none" w:sz="0" w:space="0" w:color="auto"/>
                    <w:right w:val="none" w:sz="0" w:space="0" w:color="auto"/>
                  </w:divBdr>
                </w:div>
                <w:div w:id="1251352617">
                  <w:marLeft w:val="0"/>
                  <w:marRight w:val="0"/>
                  <w:marTop w:val="0"/>
                  <w:marBottom w:val="0"/>
                  <w:divBdr>
                    <w:top w:val="none" w:sz="0" w:space="0" w:color="auto"/>
                    <w:left w:val="none" w:sz="0" w:space="0" w:color="auto"/>
                    <w:bottom w:val="none" w:sz="0" w:space="0" w:color="auto"/>
                    <w:right w:val="none" w:sz="0" w:space="0" w:color="auto"/>
                  </w:divBdr>
                </w:div>
                <w:div w:id="1375154405">
                  <w:marLeft w:val="0"/>
                  <w:marRight w:val="0"/>
                  <w:marTop w:val="0"/>
                  <w:marBottom w:val="0"/>
                  <w:divBdr>
                    <w:top w:val="none" w:sz="0" w:space="0" w:color="auto"/>
                    <w:left w:val="none" w:sz="0" w:space="0" w:color="auto"/>
                    <w:bottom w:val="none" w:sz="0" w:space="0" w:color="auto"/>
                    <w:right w:val="none" w:sz="0" w:space="0" w:color="auto"/>
                  </w:divBdr>
                </w:div>
                <w:div w:id="1567032212">
                  <w:marLeft w:val="0"/>
                  <w:marRight w:val="0"/>
                  <w:marTop w:val="0"/>
                  <w:marBottom w:val="0"/>
                  <w:divBdr>
                    <w:top w:val="none" w:sz="0" w:space="0" w:color="auto"/>
                    <w:left w:val="none" w:sz="0" w:space="0" w:color="auto"/>
                    <w:bottom w:val="none" w:sz="0" w:space="0" w:color="auto"/>
                    <w:right w:val="none" w:sz="0" w:space="0" w:color="auto"/>
                  </w:divBdr>
                </w:div>
                <w:div w:id="1174884520">
                  <w:marLeft w:val="0"/>
                  <w:marRight w:val="0"/>
                  <w:marTop w:val="0"/>
                  <w:marBottom w:val="0"/>
                  <w:divBdr>
                    <w:top w:val="none" w:sz="0" w:space="0" w:color="auto"/>
                    <w:left w:val="none" w:sz="0" w:space="0" w:color="auto"/>
                    <w:bottom w:val="none" w:sz="0" w:space="0" w:color="auto"/>
                    <w:right w:val="none" w:sz="0" w:space="0" w:color="auto"/>
                  </w:divBdr>
                </w:div>
                <w:div w:id="1623609130">
                  <w:marLeft w:val="0"/>
                  <w:marRight w:val="0"/>
                  <w:marTop w:val="0"/>
                  <w:marBottom w:val="0"/>
                  <w:divBdr>
                    <w:top w:val="none" w:sz="0" w:space="0" w:color="auto"/>
                    <w:left w:val="none" w:sz="0" w:space="0" w:color="auto"/>
                    <w:bottom w:val="none" w:sz="0" w:space="0" w:color="auto"/>
                    <w:right w:val="none" w:sz="0" w:space="0" w:color="auto"/>
                  </w:divBdr>
                </w:div>
                <w:div w:id="724067221">
                  <w:marLeft w:val="0"/>
                  <w:marRight w:val="0"/>
                  <w:marTop w:val="0"/>
                  <w:marBottom w:val="0"/>
                  <w:divBdr>
                    <w:top w:val="none" w:sz="0" w:space="0" w:color="auto"/>
                    <w:left w:val="none" w:sz="0" w:space="0" w:color="auto"/>
                    <w:bottom w:val="none" w:sz="0" w:space="0" w:color="auto"/>
                    <w:right w:val="none" w:sz="0" w:space="0" w:color="auto"/>
                  </w:divBdr>
                </w:div>
                <w:div w:id="1943106056">
                  <w:marLeft w:val="0"/>
                  <w:marRight w:val="0"/>
                  <w:marTop w:val="0"/>
                  <w:marBottom w:val="0"/>
                  <w:divBdr>
                    <w:top w:val="none" w:sz="0" w:space="0" w:color="auto"/>
                    <w:left w:val="none" w:sz="0" w:space="0" w:color="auto"/>
                    <w:bottom w:val="none" w:sz="0" w:space="0" w:color="auto"/>
                    <w:right w:val="none" w:sz="0" w:space="0" w:color="auto"/>
                  </w:divBdr>
                </w:div>
                <w:div w:id="1499495448">
                  <w:marLeft w:val="0"/>
                  <w:marRight w:val="0"/>
                  <w:marTop w:val="0"/>
                  <w:marBottom w:val="0"/>
                  <w:divBdr>
                    <w:top w:val="none" w:sz="0" w:space="0" w:color="auto"/>
                    <w:left w:val="none" w:sz="0" w:space="0" w:color="auto"/>
                    <w:bottom w:val="none" w:sz="0" w:space="0" w:color="auto"/>
                    <w:right w:val="none" w:sz="0" w:space="0" w:color="auto"/>
                  </w:divBdr>
                </w:div>
                <w:div w:id="1630358016">
                  <w:marLeft w:val="0"/>
                  <w:marRight w:val="0"/>
                  <w:marTop w:val="0"/>
                  <w:marBottom w:val="0"/>
                  <w:divBdr>
                    <w:top w:val="none" w:sz="0" w:space="0" w:color="auto"/>
                    <w:left w:val="none" w:sz="0" w:space="0" w:color="auto"/>
                    <w:bottom w:val="none" w:sz="0" w:space="0" w:color="auto"/>
                    <w:right w:val="none" w:sz="0" w:space="0" w:color="auto"/>
                  </w:divBdr>
                </w:div>
                <w:div w:id="1908033986">
                  <w:marLeft w:val="0"/>
                  <w:marRight w:val="0"/>
                  <w:marTop w:val="0"/>
                  <w:marBottom w:val="0"/>
                  <w:divBdr>
                    <w:top w:val="none" w:sz="0" w:space="0" w:color="auto"/>
                    <w:left w:val="none" w:sz="0" w:space="0" w:color="auto"/>
                    <w:bottom w:val="none" w:sz="0" w:space="0" w:color="auto"/>
                    <w:right w:val="none" w:sz="0" w:space="0" w:color="auto"/>
                  </w:divBdr>
                </w:div>
                <w:div w:id="797989903">
                  <w:marLeft w:val="0"/>
                  <w:marRight w:val="0"/>
                  <w:marTop w:val="0"/>
                  <w:marBottom w:val="0"/>
                  <w:divBdr>
                    <w:top w:val="none" w:sz="0" w:space="0" w:color="auto"/>
                    <w:left w:val="none" w:sz="0" w:space="0" w:color="auto"/>
                    <w:bottom w:val="none" w:sz="0" w:space="0" w:color="auto"/>
                    <w:right w:val="none" w:sz="0" w:space="0" w:color="auto"/>
                  </w:divBdr>
                </w:div>
                <w:div w:id="1013654396">
                  <w:marLeft w:val="0"/>
                  <w:marRight w:val="0"/>
                  <w:marTop w:val="0"/>
                  <w:marBottom w:val="0"/>
                  <w:divBdr>
                    <w:top w:val="none" w:sz="0" w:space="0" w:color="auto"/>
                    <w:left w:val="none" w:sz="0" w:space="0" w:color="auto"/>
                    <w:bottom w:val="none" w:sz="0" w:space="0" w:color="auto"/>
                    <w:right w:val="none" w:sz="0" w:space="0" w:color="auto"/>
                  </w:divBdr>
                </w:div>
                <w:div w:id="1785609585">
                  <w:marLeft w:val="0"/>
                  <w:marRight w:val="0"/>
                  <w:marTop w:val="0"/>
                  <w:marBottom w:val="0"/>
                  <w:divBdr>
                    <w:top w:val="none" w:sz="0" w:space="0" w:color="auto"/>
                    <w:left w:val="none" w:sz="0" w:space="0" w:color="auto"/>
                    <w:bottom w:val="none" w:sz="0" w:space="0" w:color="auto"/>
                    <w:right w:val="none" w:sz="0" w:space="0" w:color="auto"/>
                  </w:divBdr>
                </w:div>
                <w:div w:id="1146816597">
                  <w:marLeft w:val="0"/>
                  <w:marRight w:val="0"/>
                  <w:marTop w:val="0"/>
                  <w:marBottom w:val="0"/>
                  <w:divBdr>
                    <w:top w:val="none" w:sz="0" w:space="0" w:color="auto"/>
                    <w:left w:val="none" w:sz="0" w:space="0" w:color="auto"/>
                    <w:bottom w:val="none" w:sz="0" w:space="0" w:color="auto"/>
                    <w:right w:val="none" w:sz="0" w:space="0" w:color="auto"/>
                  </w:divBdr>
                </w:div>
                <w:div w:id="681125800">
                  <w:marLeft w:val="0"/>
                  <w:marRight w:val="0"/>
                  <w:marTop w:val="0"/>
                  <w:marBottom w:val="0"/>
                  <w:divBdr>
                    <w:top w:val="none" w:sz="0" w:space="0" w:color="auto"/>
                    <w:left w:val="none" w:sz="0" w:space="0" w:color="auto"/>
                    <w:bottom w:val="none" w:sz="0" w:space="0" w:color="auto"/>
                    <w:right w:val="none" w:sz="0" w:space="0" w:color="auto"/>
                  </w:divBdr>
                </w:div>
                <w:div w:id="2057504172">
                  <w:marLeft w:val="0"/>
                  <w:marRight w:val="0"/>
                  <w:marTop w:val="0"/>
                  <w:marBottom w:val="0"/>
                  <w:divBdr>
                    <w:top w:val="none" w:sz="0" w:space="0" w:color="auto"/>
                    <w:left w:val="none" w:sz="0" w:space="0" w:color="auto"/>
                    <w:bottom w:val="none" w:sz="0" w:space="0" w:color="auto"/>
                    <w:right w:val="none" w:sz="0" w:space="0" w:color="auto"/>
                  </w:divBdr>
                </w:div>
                <w:div w:id="580795672">
                  <w:marLeft w:val="0"/>
                  <w:marRight w:val="0"/>
                  <w:marTop w:val="0"/>
                  <w:marBottom w:val="0"/>
                  <w:divBdr>
                    <w:top w:val="none" w:sz="0" w:space="0" w:color="auto"/>
                    <w:left w:val="none" w:sz="0" w:space="0" w:color="auto"/>
                    <w:bottom w:val="none" w:sz="0" w:space="0" w:color="auto"/>
                    <w:right w:val="none" w:sz="0" w:space="0" w:color="auto"/>
                  </w:divBdr>
                </w:div>
                <w:div w:id="1778403415">
                  <w:marLeft w:val="0"/>
                  <w:marRight w:val="0"/>
                  <w:marTop w:val="0"/>
                  <w:marBottom w:val="0"/>
                  <w:divBdr>
                    <w:top w:val="none" w:sz="0" w:space="0" w:color="auto"/>
                    <w:left w:val="none" w:sz="0" w:space="0" w:color="auto"/>
                    <w:bottom w:val="none" w:sz="0" w:space="0" w:color="auto"/>
                    <w:right w:val="none" w:sz="0" w:space="0" w:color="auto"/>
                  </w:divBdr>
                </w:div>
                <w:div w:id="1266187865">
                  <w:marLeft w:val="0"/>
                  <w:marRight w:val="0"/>
                  <w:marTop w:val="0"/>
                  <w:marBottom w:val="0"/>
                  <w:divBdr>
                    <w:top w:val="none" w:sz="0" w:space="0" w:color="auto"/>
                    <w:left w:val="none" w:sz="0" w:space="0" w:color="auto"/>
                    <w:bottom w:val="none" w:sz="0" w:space="0" w:color="auto"/>
                    <w:right w:val="none" w:sz="0" w:space="0" w:color="auto"/>
                  </w:divBdr>
                </w:div>
                <w:div w:id="1240679697">
                  <w:marLeft w:val="0"/>
                  <w:marRight w:val="0"/>
                  <w:marTop w:val="0"/>
                  <w:marBottom w:val="0"/>
                  <w:divBdr>
                    <w:top w:val="none" w:sz="0" w:space="0" w:color="auto"/>
                    <w:left w:val="none" w:sz="0" w:space="0" w:color="auto"/>
                    <w:bottom w:val="none" w:sz="0" w:space="0" w:color="auto"/>
                    <w:right w:val="none" w:sz="0" w:space="0" w:color="auto"/>
                  </w:divBdr>
                </w:div>
                <w:div w:id="984969629">
                  <w:marLeft w:val="0"/>
                  <w:marRight w:val="0"/>
                  <w:marTop w:val="0"/>
                  <w:marBottom w:val="0"/>
                  <w:divBdr>
                    <w:top w:val="none" w:sz="0" w:space="0" w:color="auto"/>
                    <w:left w:val="none" w:sz="0" w:space="0" w:color="auto"/>
                    <w:bottom w:val="none" w:sz="0" w:space="0" w:color="auto"/>
                    <w:right w:val="none" w:sz="0" w:space="0" w:color="auto"/>
                  </w:divBdr>
                </w:div>
                <w:div w:id="1320693622">
                  <w:marLeft w:val="0"/>
                  <w:marRight w:val="0"/>
                  <w:marTop w:val="0"/>
                  <w:marBottom w:val="0"/>
                  <w:divBdr>
                    <w:top w:val="none" w:sz="0" w:space="0" w:color="auto"/>
                    <w:left w:val="none" w:sz="0" w:space="0" w:color="auto"/>
                    <w:bottom w:val="none" w:sz="0" w:space="0" w:color="auto"/>
                    <w:right w:val="none" w:sz="0" w:space="0" w:color="auto"/>
                  </w:divBdr>
                </w:div>
                <w:div w:id="1667198240">
                  <w:marLeft w:val="0"/>
                  <w:marRight w:val="0"/>
                  <w:marTop w:val="0"/>
                  <w:marBottom w:val="0"/>
                  <w:divBdr>
                    <w:top w:val="none" w:sz="0" w:space="0" w:color="auto"/>
                    <w:left w:val="none" w:sz="0" w:space="0" w:color="auto"/>
                    <w:bottom w:val="none" w:sz="0" w:space="0" w:color="auto"/>
                    <w:right w:val="none" w:sz="0" w:space="0" w:color="auto"/>
                  </w:divBdr>
                </w:div>
                <w:div w:id="6490548">
                  <w:marLeft w:val="0"/>
                  <w:marRight w:val="0"/>
                  <w:marTop w:val="0"/>
                  <w:marBottom w:val="0"/>
                  <w:divBdr>
                    <w:top w:val="none" w:sz="0" w:space="0" w:color="auto"/>
                    <w:left w:val="none" w:sz="0" w:space="0" w:color="auto"/>
                    <w:bottom w:val="none" w:sz="0" w:space="0" w:color="auto"/>
                    <w:right w:val="none" w:sz="0" w:space="0" w:color="auto"/>
                  </w:divBdr>
                </w:div>
                <w:div w:id="1015377226">
                  <w:marLeft w:val="0"/>
                  <w:marRight w:val="0"/>
                  <w:marTop w:val="0"/>
                  <w:marBottom w:val="0"/>
                  <w:divBdr>
                    <w:top w:val="none" w:sz="0" w:space="0" w:color="auto"/>
                    <w:left w:val="none" w:sz="0" w:space="0" w:color="auto"/>
                    <w:bottom w:val="none" w:sz="0" w:space="0" w:color="auto"/>
                    <w:right w:val="none" w:sz="0" w:space="0" w:color="auto"/>
                  </w:divBdr>
                </w:div>
                <w:div w:id="1570576352">
                  <w:marLeft w:val="0"/>
                  <w:marRight w:val="0"/>
                  <w:marTop w:val="0"/>
                  <w:marBottom w:val="0"/>
                  <w:divBdr>
                    <w:top w:val="none" w:sz="0" w:space="0" w:color="auto"/>
                    <w:left w:val="none" w:sz="0" w:space="0" w:color="auto"/>
                    <w:bottom w:val="none" w:sz="0" w:space="0" w:color="auto"/>
                    <w:right w:val="none" w:sz="0" w:space="0" w:color="auto"/>
                  </w:divBdr>
                </w:div>
                <w:div w:id="2119567305">
                  <w:marLeft w:val="0"/>
                  <w:marRight w:val="0"/>
                  <w:marTop w:val="0"/>
                  <w:marBottom w:val="0"/>
                  <w:divBdr>
                    <w:top w:val="none" w:sz="0" w:space="0" w:color="auto"/>
                    <w:left w:val="none" w:sz="0" w:space="0" w:color="auto"/>
                    <w:bottom w:val="none" w:sz="0" w:space="0" w:color="auto"/>
                    <w:right w:val="none" w:sz="0" w:space="0" w:color="auto"/>
                  </w:divBdr>
                </w:div>
                <w:div w:id="896479486">
                  <w:marLeft w:val="0"/>
                  <w:marRight w:val="0"/>
                  <w:marTop w:val="0"/>
                  <w:marBottom w:val="0"/>
                  <w:divBdr>
                    <w:top w:val="none" w:sz="0" w:space="0" w:color="auto"/>
                    <w:left w:val="none" w:sz="0" w:space="0" w:color="auto"/>
                    <w:bottom w:val="none" w:sz="0" w:space="0" w:color="auto"/>
                    <w:right w:val="none" w:sz="0" w:space="0" w:color="auto"/>
                  </w:divBdr>
                </w:div>
                <w:div w:id="294216261">
                  <w:marLeft w:val="0"/>
                  <w:marRight w:val="0"/>
                  <w:marTop w:val="0"/>
                  <w:marBottom w:val="0"/>
                  <w:divBdr>
                    <w:top w:val="none" w:sz="0" w:space="0" w:color="auto"/>
                    <w:left w:val="none" w:sz="0" w:space="0" w:color="auto"/>
                    <w:bottom w:val="none" w:sz="0" w:space="0" w:color="auto"/>
                    <w:right w:val="none" w:sz="0" w:space="0" w:color="auto"/>
                  </w:divBdr>
                </w:div>
                <w:div w:id="28508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5395">
          <w:marLeft w:val="0"/>
          <w:marRight w:val="0"/>
          <w:marTop w:val="0"/>
          <w:marBottom w:val="0"/>
          <w:divBdr>
            <w:top w:val="none" w:sz="0" w:space="0" w:color="auto"/>
            <w:left w:val="none" w:sz="0" w:space="0" w:color="auto"/>
            <w:bottom w:val="none" w:sz="0" w:space="0" w:color="auto"/>
            <w:right w:val="none" w:sz="0" w:space="0" w:color="auto"/>
          </w:divBdr>
        </w:div>
        <w:div w:id="1989279882">
          <w:marLeft w:val="0"/>
          <w:marRight w:val="0"/>
          <w:marTop w:val="0"/>
          <w:marBottom w:val="0"/>
          <w:divBdr>
            <w:top w:val="none" w:sz="0" w:space="0" w:color="auto"/>
            <w:left w:val="none" w:sz="0" w:space="0" w:color="auto"/>
            <w:bottom w:val="none" w:sz="0" w:space="0" w:color="auto"/>
            <w:right w:val="none" w:sz="0" w:space="0" w:color="auto"/>
          </w:divBdr>
        </w:div>
        <w:div w:id="899100090">
          <w:marLeft w:val="0"/>
          <w:marRight w:val="0"/>
          <w:marTop w:val="0"/>
          <w:marBottom w:val="0"/>
          <w:divBdr>
            <w:top w:val="none" w:sz="0" w:space="0" w:color="auto"/>
            <w:left w:val="none" w:sz="0" w:space="0" w:color="auto"/>
            <w:bottom w:val="none" w:sz="0" w:space="0" w:color="auto"/>
            <w:right w:val="none" w:sz="0" w:space="0" w:color="auto"/>
          </w:divBdr>
        </w:div>
        <w:div w:id="1569463335">
          <w:marLeft w:val="0"/>
          <w:marRight w:val="0"/>
          <w:marTop w:val="0"/>
          <w:marBottom w:val="0"/>
          <w:divBdr>
            <w:top w:val="none" w:sz="0" w:space="0" w:color="auto"/>
            <w:left w:val="none" w:sz="0" w:space="0" w:color="auto"/>
            <w:bottom w:val="none" w:sz="0" w:space="0" w:color="auto"/>
            <w:right w:val="none" w:sz="0" w:space="0" w:color="auto"/>
          </w:divBdr>
        </w:div>
        <w:div w:id="509874276">
          <w:marLeft w:val="0"/>
          <w:marRight w:val="0"/>
          <w:marTop w:val="0"/>
          <w:marBottom w:val="0"/>
          <w:divBdr>
            <w:top w:val="none" w:sz="0" w:space="0" w:color="auto"/>
            <w:left w:val="none" w:sz="0" w:space="0" w:color="auto"/>
            <w:bottom w:val="none" w:sz="0" w:space="0" w:color="auto"/>
            <w:right w:val="none" w:sz="0" w:space="0" w:color="auto"/>
          </w:divBdr>
        </w:div>
        <w:div w:id="1279723380">
          <w:marLeft w:val="0"/>
          <w:marRight w:val="0"/>
          <w:marTop w:val="0"/>
          <w:marBottom w:val="0"/>
          <w:divBdr>
            <w:top w:val="none" w:sz="0" w:space="0" w:color="auto"/>
            <w:left w:val="none" w:sz="0" w:space="0" w:color="auto"/>
            <w:bottom w:val="none" w:sz="0" w:space="0" w:color="auto"/>
            <w:right w:val="none" w:sz="0" w:space="0" w:color="auto"/>
          </w:divBdr>
        </w:div>
        <w:div w:id="96485239">
          <w:marLeft w:val="0"/>
          <w:marRight w:val="0"/>
          <w:marTop w:val="0"/>
          <w:marBottom w:val="0"/>
          <w:divBdr>
            <w:top w:val="none" w:sz="0" w:space="0" w:color="auto"/>
            <w:left w:val="none" w:sz="0" w:space="0" w:color="auto"/>
            <w:bottom w:val="none" w:sz="0" w:space="0" w:color="auto"/>
            <w:right w:val="none" w:sz="0" w:space="0" w:color="auto"/>
          </w:divBdr>
        </w:div>
        <w:div w:id="1313607764">
          <w:marLeft w:val="0"/>
          <w:marRight w:val="0"/>
          <w:marTop w:val="0"/>
          <w:marBottom w:val="0"/>
          <w:divBdr>
            <w:top w:val="none" w:sz="0" w:space="0" w:color="auto"/>
            <w:left w:val="none" w:sz="0" w:space="0" w:color="auto"/>
            <w:bottom w:val="none" w:sz="0" w:space="0" w:color="auto"/>
            <w:right w:val="none" w:sz="0" w:space="0" w:color="auto"/>
          </w:divBdr>
        </w:div>
        <w:div w:id="1641767335">
          <w:marLeft w:val="0"/>
          <w:marRight w:val="0"/>
          <w:marTop w:val="0"/>
          <w:marBottom w:val="0"/>
          <w:divBdr>
            <w:top w:val="none" w:sz="0" w:space="0" w:color="auto"/>
            <w:left w:val="none" w:sz="0" w:space="0" w:color="auto"/>
            <w:bottom w:val="none" w:sz="0" w:space="0" w:color="auto"/>
            <w:right w:val="none" w:sz="0" w:space="0" w:color="auto"/>
          </w:divBdr>
        </w:div>
        <w:div w:id="1812013142">
          <w:marLeft w:val="0"/>
          <w:marRight w:val="0"/>
          <w:marTop w:val="0"/>
          <w:marBottom w:val="0"/>
          <w:divBdr>
            <w:top w:val="none" w:sz="0" w:space="0" w:color="auto"/>
            <w:left w:val="none" w:sz="0" w:space="0" w:color="auto"/>
            <w:bottom w:val="none" w:sz="0" w:space="0" w:color="auto"/>
            <w:right w:val="none" w:sz="0" w:space="0" w:color="auto"/>
          </w:divBdr>
        </w:div>
        <w:div w:id="61997488">
          <w:marLeft w:val="0"/>
          <w:marRight w:val="0"/>
          <w:marTop w:val="0"/>
          <w:marBottom w:val="0"/>
          <w:divBdr>
            <w:top w:val="none" w:sz="0" w:space="0" w:color="auto"/>
            <w:left w:val="none" w:sz="0" w:space="0" w:color="auto"/>
            <w:bottom w:val="none" w:sz="0" w:space="0" w:color="auto"/>
            <w:right w:val="none" w:sz="0" w:space="0" w:color="auto"/>
          </w:divBdr>
        </w:div>
        <w:div w:id="1052457889">
          <w:marLeft w:val="0"/>
          <w:marRight w:val="0"/>
          <w:marTop w:val="0"/>
          <w:marBottom w:val="0"/>
          <w:divBdr>
            <w:top w:val="none" w:sz="0" w:space="0" w:color="auto"/>
            <w:left w:val="none" w:sz="0" w:space="0" w:color="auto"/>
            <w:bottom w:val="none" w:sz="0" w:space="0" w:color="auto"/>
            <w:right w:val="none" w:sz="0" w:space="0" w:color="auto"/>
          </w:divBdr>
        </w:div>
        <w:div w:id="533347679">
          <w:marLeft w:val="0"/>
          <w:marRight w:val="0"/>
          <w:marTop w:val="0"/>
          <w:marBottom w:val="0"/>
          <w:divBdr>
            <w:top w:val="none" w:sz="0" w:space="0" w:color="auto"/>
            <w:left w:val="none" w:sz="0" w:space="0" w:color="auto"/>
            <w:bottom w:val="none" w:sz="0" w:space="0" w:color="auto"/>
            <w:right w:val="none" w:sz="0" w:space="0" w:color="auto"/>
          </w:divBdr>
        </w:div>
        <w:div w:id="1841577327">
          <w:marLeft w:val="0"/>
          <w:marRight w:val="0"/>
          <w:marTop w:val="0"/>
          <w:marBottom w:val="0"/>
          <w:divBdr>
            <w:top w:val="none" w:sz="0" w:space="0" w:color="auto"/>
            <w:left w:val="none" w:sz="0" w:space="0" w:color="auto"/>
            <w:bottom w:val="none" w:sz="0" w:space="0" w:color="auto"/>
            <w:right w:val="none" w:sz="0" w:space="0" w:color="auto"/>
          </w:divBdr>
        </w:div>
        <w:div w:id="1768768218">
          <w:marLeft w:val="0"/>
          <w:marRight w:val="0"/>
          <w:marTop w:val="0"/>
          <w:marBottom w:val="0"/>
          <w:divBdr>
            <w:top w:val="none" w:sz="0" w:space="0" w:color="auto"/>
            <w:left w:val="none" w:sz="0" w:space="0" w:color="auto"/>
            <w:bottom w:val="none" w:sz="0" w:space="0" w:color="auto"/>
            <w:right w:val="none" w:sz="0" w:space="0" w:color="auto"/>
          </w:divBdr>
        </w:div>
        <w:div w:id="1127241912">
          <w:marLeft w:val="0"/>
          <w:marRight w:val="0"/>
          <w:marTop w:val="0"/>
          <w:marBottom w:val="0"/>
          <w:divBdr>
            <w:top w:val="none" w:sz="0" w:space="0" w:color="auto"/>
            <w:left w:val="none" w:sz="0" w:space="0" w:color="auto"/>
            <w:bottom w:val="none" w:sz="0" w:space="0" w:color="auto"/>
            <w:right w:val="none" w:sz="0" w:space="0" w:color="auto"/>
          </w:divBdr>
        </w:div>
        <w:div w:id="502861720">
          <w:marLeft w:val="0"/>
          <w:marRight w:val="0"/>
          <w:marTop w:val="0"/>
          <w:marBottom w:val="0"/>
          <w:divBdr>
            <w:top w:val="none" w:sz="0" w:space="0" w:color="auto"/>
            <w:left w:val="none" w:sz="0" w:space="0" w:color="auto"/>
            <w:bottom w:val="none" w:sz="0" w:space="0" w:color="auto"/>
            <w:right w:val="none" w:sz="0" w:space="0" w:color="auto"/>
          </w:divBdr>
        </w:div>
      </w:divsChild>
    </w:div>
    <w:div w:id="1351492950">
      <w:bodyDiv w:val="1"/>
      <w:marLeft w:val="0"/>
      <w:marRight w:val="0"/>
      <w:marTop w:val="0"/>
      <w:marBottom w:val="0"/>
      <w:divBdr>
        <w:top w:val="none" w:sz="0" w:space="0" w:color="auto"/>
        <w:left w:val="none" w:sz="0" w:space="0" w:color="auto"/>
        <w:bottom w:val="none" w:sz="0" w:space="0" w:color="auto"/>
        <w:right w:val="none" w:sz="0" w:space="0" w:color="auto"/>
      </w:divBdr>
      <w:divsChild>
        <w:div w:id="475151797">
          <w:marLeft w:val="0"/>
          <w:marRight w:val="0"/>
          <w:marTop w:val="0"/>
          <w:marBottom w:val="0"/>
          <w:divBdr>
            <w:top w:val="none" w:sz="0" w:space="0" w:color="auto"/>
            <w:left w:val="none" w:sz="0" w:space="0" w:color="auto"/>
            <w:bottom w:val="none" w:sz="0" w:space="0" w:color="auto"/>
            <w:right w:val="none" w:sz="0" w:space="0" w:color="auto"/>
          </w:divBdr>
          <w:divsChild>
            <w:div w:id="2103599425">
              <w:marLeft w:val="0"/>
              <w:marRight w:val="0"/>
              <w:marTop w:val="0"/>
              <w:marBottom w:val="0"/>
              <w:divBdr>
                <w:top w:val="none" w:sz="0" w:space="0" w:color="auto"/>
                <w:left w:val="none" w:sz="0" w:space="0" w:color="auto"/>
                <w:bottom w:val="none" w:sz="0" w:space="0" w:color="auto"/>
                <w:right w:val="none" w:sz="0" w:space="0" w:color="auto"/>
              </w:divBdr>
              <w:divsChild>
                <w:div w:id="210490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31315">
      <w:bodyDiv w:val="1"/>
      <w:marLeft w:val="0"/>
      <w:marRight w:val="0"/>
      <w:marTop w:val="0"/>
      <w:marBottom w:val="0"/>
      <w:divBdr>
        <w:top w:val="none" w:sz="0" w:space="0" w:color="auto"/>
        <w:left w:val="none" w:sz="0" w:space="0" w:color="auto"/>
        <w:bottom w:val="none" w:sz="0" w:space="0" w:color="auto"/>
        <w:right w:val="none" w:sz="0" w:space="0" w:color="auto"/>
      </w:divBdr>
    </w:div>
    <w:div w:id="1993606760">
      <w:bodyDiv w:val="1"/>
      <w:marLeft w:val="0"/>
      <w:marRight w:val="0"/>
      <w:marTop w:val="0"/>
      <w:marBottom w:val="0"/>
      <w:divBdr>
        <w:top w:val="none" w:sz="0" w:space="0" w:color="auto"/>
        <w:left w:val="none" w:sz="0" w:space="0" w:color="auto"/>
        <w:bottom w:val="none" w:sz="0" w:space="0" w:color="auto"/>
        <w:right w:val="none" w:sz="0" w:space="0" w:color="auto"/>
      </w:divBdr>
    </w:div>
    <w:div w:id="2001542218">
      <w:bodyDiv w:val="1"/>
      <w:marLeft w:val="0"/>
      <w:marRight w:val="0"/>
      <w:marTop w:val="0"/>
      <w:marBottom w:val="0"/>
      <w:divBdr>
        <w:top w:val="none" w:sz="0" w:space="0" w:color="auto"/>
        <w:left w:val="none" w:sz="0" w:space="0" w:color="auto"/>
        <w:bottom w:val="none" w:sz="0" w:space="0" w:color="auto"/>
        <w:right w:val="none" w:sz="0" w:space="0" w:color="auto"/>
      </w:divBdr>
      <w:divsChild>
        <w:div w:id="1240287614">
          <w:marLeft w:val="0"/>
          <w:marRight w:val="0"/>
          <w:marTop w:val="0"/>
          <w:marBottom w:val="0"/>
          <w:divBdr>
            <w:top w:val="none" w:sz="0" w:space="0" w:color="auto"/>
            <w:left w:val="none" w:sz="0" w:space="0" w:color="auto"/>
            <w:bottom w:val="none" w:sz="0" w:space="0" w:color="auto"/>
            <w:right w:val="none" w:sz="0" w:space="0" w:color="auto"/>
          </w:divBdr>
          <w:divsChild>
            <w:div w:id="1407916303">
              <w:marLeft w:val="0"/>
              <w:marRight w:val="0"/>
              <w:marTop w:val="0"/>
              <w:marBottom w:val="0"/>
              <w:divBdr>
                <w:top w:val="none" w:sz="0" w:space="0" w:color="auto"/>
                <w:left w:val="none" w:sz="0" w:space="0" w:color="auto"/>
                <w:bottom w:val="none" w:sz="0" w:space="0" w:color="auto"/>
                <w:right w:val="none" w:sz="0" w:space="0" w:color="auto"/>
              </w:divBdr>
              <w:divsChild>
                <w:div w:id="1631013185">
                  <w:marLeft w:val="0"/>
                  <w:marRight w:val="0"/>
                  <w:marTop w:val="0"/>
                  <w:marBottom w:val="0"/>
                  <w:divBdr>
                    <w:top w:val="none" w:sz="0" w:space="0" w:color="auto"/>
                    <w:left w:val="none" w:sz="0" w:space="0" w:color="auto"/>
                    <w:bottom w:val="none" w:sz="0" w:space="0" w:color="auto"/>
                    <w:right w:val="none" w:sz="0" w:space="0" w:color="auto"/>
                  </w:divBdr>
                </w:div>
              </w:divsChild>
            </w:div>
            <w:div w:id="1820923114">
              <w:marLeft w:val="0"/>
              <w:marRight w:val="0"/>
              <w:marTop w:val="0"/>
              <w:marBottom w:val="0"/>
              <w:divBdr>
                <w:top w:val="none" w:sz="0" w:space="0" w:color="auto"/>
                <w:left w:val="none" w:sz="0" w:space="0" w:color="auto"/>
                <w:bottom w:val="none" w:sz="0" w:space="0" w:color="auto"/>
                <w:right w:val="none" w:sz="0" w:space="0" w:color="auto"/>
              </w:divBdr>
            </w:div>
            <w:div w:id="145178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18957">
      <w:bodyDiv w:val="1"/>
      <w:marLeft w:val="0"/>
      <w:marRight w:val="0"/>
      <w:marTop w:val="0"/>
      <w:marBottom w:val="0"/>
      <w:divBdr>
        <w:top w:val="none" w:sz="0" w:space="0" w:color="auto"/>
        <w:left w:val="none" w:sz="0" w:space="0" w:color="auto"/>
        <w:bottom w:val="none" w:sz="0" w:space="0" w:color="auto"/>
        <w:right w:val="none" w:sz="0" w:space="0" w:color="auto"/>
      </w:divBdr>
      <w:divsChild>
        <w:div w:id="822156585">
          <w:marLeft w:val="0"/>
          <w:marRight w:val="0"/>
          <w:marTop w:val="0"/>
          <w:marBottom w:val="0"/>
          <w:divBdr>
            <w:top w:val="none" w:sz="0" w:space="0" w:color="auto"/>
            <w:left w:val="none" w:sz="0" w:space="0" w:color="auto"/>
            <w:bottom w:val="none" w:sz="0" w:space="0" w:color="auto"/>
            <w:right w:val="none" w:sz="0" w:space="0" w:color="auto"/>
          </w:divBdr>
        </w:div>
        <w:div w:id="1351756119">
          <w:marLeft w:val="0"/>
          <w:marRight w:val="0"/>
          <w:marTop w:val="0"/>
          <w:marBottom w:val="0"/>
          <w:divBdr>
            <w:top w:val="none" w:sz="0" w:space="0" w:color="auto"/>
            <w:left w:val="none" w:sz="0" w:space="0" w:color="auto"/>
            <w:bottom w:val="none" w:sz="0" w:space="0" w:color="auto"/>
            <w:right w:val="none" w:sz="0" w:space="0" w:color="auto"/>
          </w:divBdr>
        </w:div>
        <w:div w:id="1925914948">
          <w:marLeft w:val="0"/>
          <w:marRight w:val="0"/>
          <w:marTop w:val="0"/>
          <w:marBottom w:val="0"/>
          <w:divBdr>
            <w:top w:val="none" w:sz="0" w:space="0" w:color="auto"/>
            <w:left w:val="none" w:sz="0" w:space="0" w:color="auto"/>
            <w:bottom w:val="none" w:sz="0" w:space="0" w:color="auto"/>
            <w:right w:val="none" w:sz="0" w:space="0" w:color="auto"/>
          </w:divBdr>
        </w:div>
        <w:div w:id="1016494576">
          <w:marLeft w:val="0"/>
          <w:marRight w:val="0"/>
          <w:marTop w:val="0"/>
          <w:marBottom w:val="0"/>
          <w:divBdr>
            <w:top w:val="none" w:sz="0" w:space="0" w:color="auto"/>
            <w:left w:val="none" w:sz="0" w:space="0" w:color="auto"/>
            <w:bottom w:val="none" w:sz="0" w:space="0" w:color="auto"/>
            <w:right w:val="none" w:sz="0" w:space="0" w:color="auto"/>
          </w:divBdr>
        </w:div>
        <w:div w:id="437220554">
          <w:marLeft w:val="0"/>
          <w:marRight w:val="0"/>
          <w:marTop w:val="0"/>
          <w:marBottom w:val="0"/>
          <w:divBdr>
            <w:top w:val="none" w:sz="0" w:space="0" w:color="auto"/>
            <w:left w:val="none" w:sz="0" w:space="0" w:color="auto"/>
            <w:bottom w:val="none" w:sz="0" w:space="0" w:color="auto"/>
            <w:right w:val="none" w:sz="0" w:space="0" w:color="auto"/>
          </w:divBdr>
        </w:div>
        <w:div w:id="206308506">
          <w:marLeft w:val="0"/>
          <w:marRight w:val="0"/>
          <w:marTop w:val="0"/>
          <w:marBottom w:val="0"/>
          <w:divBdr>
            <w:top w:val="none" w:sz="0" w:space="0" w:color="auto"/>
            <w:left w:val="none" w:sz="0" w:space="0" w:color="auto"/>
            <w:bottom w:val="none" w:sz="0" w:space="0" w:color="auto"/>
            <w:right w:val="none" w:sz="0" w:space="0" w:color="auto"/>
          </w:divBdr>
        </w:div>
        <w:div w:id="376244281">
          <w:marLeft w:val="0"/>
          <w:marRight w:val="0"/>
          <w:marTop w:val="0"/>
          <w:marBottom w:val="0"/>
          <w:divBdr>
            <w:top w:val="none" w:sz="0" w:space="0" w:color="auto"/>
            <w:left w:val="none" w:sz="0" w:space="0" w:color="auto"/>
            <w:bottom w:val="none" w:sz="0" w:space="0" w:color="auto"/>
            <w:right w:val="none" w:sz="0" w:space="0" w:color="auto"/>
          </w:divBdr>
        </w:div>
        <w:div w:id="127944794">
          <w:marLeft w:val="0"/>
          <w:marRight w:val="0"/>
          <w:marTop w:val="0"/>
          <w:marBottom w:val="0"/>
          <w:divBdr>
            <w:top w:val="none" w:sz="0" w:space="0" w:color="auto"/>
            <w:left w:val="none" w:sz="0" w:space="0" w:color="auto"/>
            <w:bottom w:val="none" w:sz="0" w:space="0" w:color="auto"/>
            <w:right w:val="none" w:sz="0" w:space="0" w:color="auto"/>
          </w:divBdr>
        </w:div>
        <w:div w:id="1386679874">
          <w:marLeft w:val="0"/>
          <w:marRight w:val="0"/>
          <w:marTop w:val="0"/>
          <w:marBottom w:val="0"/>
          <w:divBdr>
            <w:top w:val="none" w:sz="0" w:space="0" w:color="auto"/>
            <w:left w:val="none" w:sz="0" w:space="0" w:color="auto"/>
            <w:bottom w:val="none" w:sz="0" w:space="0" w:color="auto"/>
            <w:right w:val="none" w:sz="0" w:space="0" w:color="auto"/>
          </w:divBdr>
        </w:div>
        <w:div w:id="266929622">
          <w:marLeft w:val="0"/>
          <w:marRight w:val="0"/>
          <w:marTop w:val="0"/>
          <w:marBottom w:val="0"/>
          <w:divBdr>
            <w:top w:val="none" w:sz="0" w:space="0" w:color="auto"/>
            <w:left w:val="none" w:sz="0" w:space="0" w:color="auto"/>
            <w:bottom w:val="none" w:sz="0" w:space="0" w:color="auto"/>
            <w:right w:val="none" w:sz="0" w:space="0" w:color="auto"/>
          </w:divBdr>
        </w:div>
        <w:div w:id="1756786358">
          <w:marLeft w:val="0"/>
          <w:marRight w:val="0"/>
          <w:marTop w:val="0"/>
          <w:marBottom w:val="0"/>
          <w:divBdr>
            <w:top w:val="none" w:sz="0" w:space="0" w:color="auto"/>
            <w:left w:val="none" w:sz="0" w:space="0" w:color="auto"/>
            <w:bottom w:val="none" w:sz="0" w:space="0" w:color="auto"/>
            <w:right w:val="none" w:sz="0" w:space="0" w:color="auto"/>
          </w:divBdr>
        </w:div>
        <w:div w:id="1980917789">
          <w:marLeft w:val="0"/>
          <w:marRight w:val="0"/>
          <w:marTop w:val="0"/>
          <w:marBottom w:val="0"/>
          <w:divBdr>
            <w:top w:val="none" w:sz="0" w:space="0" w:color="auto"/>
            <w:left w:val="none" w:sz="0" w:space="0" w:color="auto"/>
            <w:bottom w:val="none" w:sz="0" w:space="0" w:color="auto"/>
            <w:right w:val="none" w:sz="0" w:space="0" w:color="auto"/>
          </w:divBdr>
        </w:div>
        <w:div w:id="1267274909">
          <w:marLeft w:val="0"/>
          <w:marRight w:val="0"/>
          <w:marTop w:val="0"/>
          <w:marBottom w:val="0"/>
          <w:divBdr>
            <w:top w:val="none" w:sz="0" w:space="0" w:color="auto"/>
            <w:left w:val="none" w:sz="0" w:space="0" w:color="auto"/>
            <w:bottom w:val="none" w:sz="0" w:space="0" w:color="auto"/>
            <w:right w:val="none" w:sz="0" w:space="0" w:color="auto"/>
          </w:divBdr>
        </w:div>
        <w:div w:id="1448043210">
          <w:marLeft w:val="0"/>
          <w:marRight w:val="0"/>
          <w:marTop w:val="0"/>
          <w:marBottom w:val="0"/>
          <w:divBdr>
            <w:top w:val="none" w:sz="0" w:space="0" w:color="auto"/>
            <w:left w:val="none" w:sz="0" w:space="0" w:color="auto"/>
            <w:bottom w:val="none" w:sz="0" w:space="0" w:color="auto"/>
            <w:right w:val="none" w:sz="0" w:space="0" w:color="auto"/>
          </w:divBdr>
        </w:div>
        <w:div w:id="1964968223">
          <w:marLeft w:val="0"/>
          <w:marRight w:val="0"/>
          <w:marTop w:val="0"/>
          <w:marBottom w:val="0"/>
          <w:divBdr>
            <w:top w:val="none" w:sz="0" w:space="0" w:color="auto"/>
            <w:left w:val="none" w:sz="0" w:space="0" w:color="auto"/>
            <w:bottom w:val="none" w:sz="0" w:space="0" w:color="auto"/>
            <w:right w:val="none" w:sz="0" w:space="0" w:color="auto"/>
          </w:divBdr>
        </w:div>
        <w:div w:id="2066490398">
          <w:marLeft w:val="0"/>
          <w:marRight w:val="0"/>
          <w:marTop w:val="0"/>
          <w:marBottom w:val="0"/>
          <w:divBdr>
            <w:top w:val="none" w:sz="0" w:space="0" w:color="auto"/>
            <w:left w:val="none" w:sz="0" w:space="0" w:color="auto"/>
            <w:bottom w:val="none" w:sz="0" w:space="0" w:color="auto"/>
            <w:right w:val="none" w:sz="0" w:space="0" w:color="auto"/>
          </w:divBdr>
        </w:div>
        <w:div w:id="657416116">
          <w:marLeft w:val="0"/>
          <w:marRight w:val="0"/>
          <w:marTop w:val="0"/>
          <w:marBottom w:val="0"/>
          <w:divBdr>
            <w:top w:val="none" w:sz="0" w:space="0" w:color="auto"/>
            <w:left w:val="none" w:sz="0" w:space="0" w:color="auto"/>
            <w:bottom w:val="none" w:sz="0" w:space="0" w:color="auto"/>
            <w:right w:val="none" w:sz="0" w:space="0" w:color="auto"/>
          </w:divBdr>
        </w:div>
        <w:div w:id="638345765">
          <w:marLeft w:val="0"/>
          <w:marRight w:val="0"/>
          <w:marTop w:val="0"/>
          <w:marBottom w:val="0"/>
          <w:divBdr>
            <w:top w:val="none" w:sz="0" w:space="0" w:color="auto"/>
            <w:left w:val="none" w:sz="0" w:space="0" w:color="auto"/>
            <w:bottom w:val="none" w:sz="0" w:space="0" w:color="auto"/>
            <w:right w:val="none" w:sz="0" w:space="0" w:color="auto"/>
          </w:divBdr>
        </w:div>
        <w:div w:id="987828377">
          <w:marLeft w:val="0"/>
          <w:marRight w:val="0"/>
          <w:marTop w:val="0"/>
          <w:marBottom w:val="0"/>
          <w:divBdr>
            <w:top w:val="none" w:sz="0" w:space="0" w:color="auto"/>
            <w:left w:val="none" w:sz="0" w:space="0" w:color="auto"/>
            <w:bottom w:val="none" w:sz="0" w:space="0" w:color="auto"/>
            <w:right w:val="none" w:sz="0" w:space="0" w:color="auto"/>
          </w:divBdr>
        </w:div>
        <w:div w:id="1099059121">
          <w:marLeft w:val="0"/>
          <w:marRight w:val="0"/>
          <w:marTop w:val="0"/>
          <w:marBottom w:val="0"/>
          <w:divBdr>
            <w:top w:val="none" w:sz="0" w:space="0" w:color="auto"/>
            <w:left w:val="none" w:sz="0" w:space="0" w:color="auto"/>
            <w:bottom w:val="none" w:sz="0" w:space="0" w:color="auto"/>
            <w:right w:val="none" w:sz="0" w:space="0" w:color="auto"/>
          </w:divBdr>
        </w:div>
        <w:div w:id="1721906177">
          <w:marLeft w:val="0"/>
          <w:marRight w:val="0"/>
          <w:marTop w:val="0"/>
          <w:marBottom w:val="0"/>
          <w:divBdr>
            <w:top w:val="none" w:sz="0" w:space="0" w:color="auto"/>
            <w:left w:val="none" w:sz="0" w:space="0" w:color="auto"/>
            <w:bottom w:val="none" w:sz="0" w:space="0" w:color="auto"/>
            <w:right w:val="none" w:sz="0" w:space="0" w:color="auto"/>
          </w:divBdr>
        </w:div>
        <w:div w:id="557472098">
          <w:marLeft w:val="0"/>
          <w:marRight w:val="0"/>
          <w:marTop w:val="0"/>
          <w:marBottom w:val="0"/>
          <w:divBdr>
            <w:top w:val="none" w:sz="0" w:space="0" w:color="auto"/>
            <w:left w:val="none" w:sz="0" w:space="0" w:color="auto"/>
            <w:bottom w:val="none" w:sz="0" w:space="0" w:color="auto"/>
            <w:right w:val="none" w:sz="0" w:space="0" w:color="auto"/>
          </w:divBdr>
        </w:div>
        <w:div w:id="465512923">
          <w:marLeft w:val="0"/>
          <w:marRight w:val="0"/>
          <w:marTop w:val="0"/>
          <w:marBottom w:val="0"/>
          <w:divBdr>
            <w:top w:val="none" w:sz="0" w:space="0" w:color="auto"/>
            <w:left w:val="none" w:sz="0" w:space="0" w:color="auto"/>
            <w:bottom w:val="none" w:sz="0" w:space="0" w:color="auto"/>
            <w:right w:val="none" w:sz="0" w:space="0" w:color="auto"/>
          </w:divBdr>
        </w:div>
        <w:div w:id="1143698130">
          <w:marLeft w:val="0"/>
          <w:marRight w:val="0"/>
          <w:marTop w:val="0"/>
          <w:marBottom w:val="0"/>
          <w:divBdr>
            <w:top w:val="none" w:sz="0" w:space="0" w:color="auto"/>
            <w:left w:val="none" w:sz="0" w:space="0" w:color="auto"/>
            <w:bottom w:val="none" w:sz="0" w:space="0" w:color="auto"/>
            <w:right w:val="none" w:sz="0" w:space="0" w:color="auto"/>
          </w:divBdr>
        </w:div>
        <w:div w:id="442192099">
          <w:marLeft w:val="0"/>
          <w:marRight w:val="0"/>
          <w:marTop w:val="0"/>
          <w:marBottom w:val="0"/>
          <w:divBdr>
            <w:top w:val="none" w:sz="0" w:space="0" w:color="auto"/>
            <w:left w:val="none" w:sz="0" w:space="0" w:color="auto"/>
            <w:bottom w:val="none" w:sz="0" w:space="0" w:color="auto"/>
            <w:right w:val="none" w:sz="0" w:space="0" w:color="auto"/>
          </w:divBdr>
        </w:div>
        <w:div w:id="1083717154">
          <w:marLeft w:val="0"/>
          <w:marRight w:val="0"/>
          <w:marTop w:val="0"/>
          <w:marBottom w:val="0"/>
          <w:divBdr>
            <w:top w:val="none" w:sz="0" w:space="0" w:color="auto"/>
            <w:left w:val="none" w:sz="0" w:space="0" w:color="auto"/>
            <w:bottom w:val="none" w:sz="0" w:space="0" w:color="auto"/>
            <w:right w:val="none" w:sz="0" w:space="0" w:color="auto"/>
          </w:divBdr>
        </w:div>
        <w:div w:id="1232236628">
          <w:marLeft w:val="0"/>
          <w:marRight w:val="0"/>
          <w:marTop w:val="0"/>
          <w:marBottom w:val="0"/>
          <w:divBdr>
            <w:top w:val="none" w:sz="0" w:space="0" w:color="auto"/>
            <w:left w:val="none" w:sz="0" w:space="0" w:color="auto"/>
            <w:bottom w:val="none" w:sz="0" w:space="0" w:color="auto"/>
            <w:right w:val="none" w:sz="0" w:space="0" w:color="auto"/>
          </w:divBdr>
        </w:div>
        <w:div w:id="2082170978">
          <w:marLeft w:val="0"/>
          <w:marRight w:val="0"/>
          <w:marTop w:val="0"/>
          <w:marBottom w:val="0"/>
          <w:divBdr>
            <w:top w:val="none" w:sz="0" w:space="0" w:color="auto"/>
            <w:left w:val="none" w:sz="0" w:space="0" w:color="auto"/>
            <w:bottom w:val="none" w:sz="0" w:space="0" w:color="auto"/>
            <w:right w:val="none" w:sz="0" w:space="0" w:color="auto"/>
          </w:divBdr>
        </w:div>
        <w:div w:id="58203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3966</Words>
  <Characters>22609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Stand Out</cp:lastModifiedBy>
  <cp:revision>2</cp:revision>
  <dcterms:created xsi:type="dcterms:W3CDTF">2020-07-17T13:09:00Z</dcterms:created>
  <dcterms:modified xsi:type="dcterms:W3CDTF">2020-07-17T13:09:00Z</dcterms:modified>
</cp:coreProperties>
</file>